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B3919" w14:textId="77777777" w:rsidR="002C12EC" w:rsidRPr="005F29F8" w:rsidRDefault="00730ABD" w:rsidP="008E4FF5">
      <w:pPr>
        <w:autoSpaceDE w:val="0"/>
        <w:autoSpaceDN w:val="0"/>
        <w:adjustRightInd w:val="0"/>
        <w:spacing w:after="240" w:line="240" w:lineRule="auto"/>
        <w:rPr>
          <w:rFonts w:cs="FrutigerCE-Light"/>
          <w:b/>
          <w:sz w:val="24"/>
          <w:szCs w:val="24"/>
          <w:u w:val="single"/>
        </w:rPr>
      </w:pPr>
      <w:r>
        <w:rPr>
          <w:rFonts w:cs="FrutigerCE-Light"/>
          <w:b/>
          <w:sz w:val="24"/>
          <w:szCs w:val="24"/>
          <w:u w:val="single"/>
        </w:rPr>
        <w:t>SPECIFIKACE KE</w:t>
      </w:r>
      <w:r w:rsidR="000C604A">
        <w:rPr>
          <w:rFonts w:cs="FrutigerCE-Light"/>
          <w:b/>
          <w:sz w:val="24"/>
          <w:szCs w:val="24"/>
          <w:u w:val="single"/>
        </w:rPr>
        <w:t xml:space="preserve"> </w:t>
      </w:r>
      <w:r w:rsidR="00455D55" w:rsidRPr="005F29F8">
        <w:rPr>
          <w:rFonts w:cs="FrutigerCE-Light"/>
          <w:b/>
          <w:sz w:val="24"/>
          <w:szCs w:val="24"/>
          <w:u w:val="single"/>
        </w:rPr>
        <w:t>STROJ</w:t>
      </w:r>
      <w:r w:rsidR="005F29F8" w:rsidRPr="005F29F8">
        <w:rPr>
          <w:rFonts w:cs="FrutigerCE-Light"/>
          <w:b/>
          <w:sz w:val="24"/>
          <w:szCs w:val="24"/>
          <w:u w:val="single"/>
        </w:rPr>
        <w:t>NÍ</w:t>
      </w:r>
      <w:r>
        <w:rPr>
          <w:rFonts w:cs="FrutigerCE-Light"/>
          <w:b/>
          <w:sz w:val="24"/>
          <w:szCs w:val="24"/>
          <w:u w:val="single"/>
        </w:rPr>
        <w:t>MU</w:t>
      </w:r>
      <w:r w:rsidR="005F29F8" w:rsidRPr="005F29F8">
        <w:rPr>
          <w:rFonts w:cs="FrutigerCE-Light"/>
          <w:b/>
          <w:sz w:val="24"/>
          <w:szCs w:val="24"/>
          <w:u w:val="single"/>
        </w:rPr>
        <w:t xml:space="preserve"> POJIŠTĚNÍ</w:t>
      </w:r>
    </w:p>
    <w:p w14:paraId="532A62AD" w14:textId="3A7990C9" w:rsidR="00B71764" w:rsidRDefault="00B71764" w:rsidP="008834AA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Předmětem je </w:t>
      </w:r>
      <w:r w:rsidRPr="0011686D">
        <w:rPr>
          <w:rFonts w:cs="FrutigerCE-Light"/>
          <w:sz w:val="16"/>
          <w:szCs w:val="16"/>
          <w:u w:val="single"/>
        </w:rPr>
        <w:t>pojištění strojních zařízení vč. elektronických součástí</w:t>
      </w:r>
      <w:r w:rsidR="005B4A14">
        <w:rPr>
          <w:rFonts w:cs="FrutigerCE-Light"/>
          <w:sz w:val="16"/>
          <w:szCs w:val="16"/>
          <w:u w:val="single"/>
        </w:rPr>
        <w:t xml:space="preserve"> a software</w:t>
      </w:r>
      <w:r w:rsidRPr="00B71764">
        <w:rPr>
          <w:rFonts w:cs="FrutigerCE-Light"/>
          <w:sz w:val="16"/>
          <w:szCs w:val="16"/>
        </w:rPr>
        <w:t xml:space="preserve"> proti poškození či zničení jakoukoliv nahodilou událostí, která není vyloučena.</w:t>
      </w:r>
      <w:r>
        <w:rPr>
          <w:rFonts w:cs="FrutigerCE-Light"/>
          <w:sz w:val="16"/>
          <w:szCs w:val="16"/>
        </w:rPr>
        <w:t xml:space="preserve"> </w:t>
      </w:r>
      <w:r w:rsidRPr="00B71764">
        <w:rPr>
          <w:rFonts w:cs="FrutigerCE-Light"/>
          <w:sz w:val="16"/>
          <w:szCs w:val="16"/>
        </w:rPr>
        <w:t xml:space="preserve">Pojištění se musí vztahovat zejména na škody vzniklé havárií, </w:t>
      </w:r>
      <w:r>
        <w:rPr>
          <w:rFonts w:cs="FrutigerCE-Light"/>
          <w:sz w:val="16"/>
          <w:szCs w:val="16"/>
        </w:rPr>
        <w:t>výkon</w:t>
      </w:r>
      <w:r w:rsidR="00694A2E">
        <w:rPr>
          <w:rFonts w:cs="FrutigerCE-Light"/>
          <w:sz w:val="16"/>
          <w:szCs w:val="16"/>
        </w:rPr>
        <w:t>em</w:t>
      </w:r>
      <w:r>
        <w:rPr>
          <w:rFonts w:cs="FrutigerCE-Light"/>
          <w:sz w:val="16"/>
          <w:szCs w:val="16"/>
        </w:rPr>
        <w:t xml:space="preserve"> činnosti pracovního stroje,</w:t>
      </w:r>
      <w:r w:rsidR="00B428FC">
        <w:rPr>
          <w:rFonts w:cs="FrutigerCE-Light"/>
          <w:sz w:val="16"/>
          <w:szCs w:val="16"/>
        </w:rPr>
        <w:t xml:space="preserve"> vnitřní vadou,</w:t>
      </w:r>
      <w:r w:rsidR="0075782D">
        <w:rPr>
          <w:rFonts w:cs="FrutigerCE-Light"/>
          <w:sz w:val="16"/>
          <w:szCs w:val="16"/>
        </w:rPr>
        <w:t xml:space="preserve"> vniknutím předmětu,</w:t>
      </w:r>
      <w:r>
        <w:rPr>
          <w:rFonts w:cs="FrutigerCE-Light"/>
          <w:sz w:val="16"/>
          <w:szCs w:val="16"/>
        </w:rPr>
        <w:t xml:space="preserve"> </w:t>
      </w:r>
      <w:r w:rsidRPr="00B71764">
        <w:rPr>
          <w:rFonts w:cs="FrutigerCE-Light"/>
          <w:sz w:val="16"/>
          <w:szCs w:val="16"/>
        </w:rPr>
        <w:t xml:space="preserve">chybou obsluhy, </w:t>
      </w:r>
      <w:r>
        <w:rPr>
          <w:rFonts w:cs="FrutigerCE-Light"/>
          <w:sz w:val="16"/>
          <w:szCs w:val="16"/>
        </w:rPr>
        <w:t xml:space="preserve">zkratem, </w:t>
      </w:r>
      <w:r w:rsidRPr="00B71764">
        <w:rPr>
          <w:rFonts w:cs="FrutigerCE-Light"/>
          <w:sz w:val="16"/>
          <w:szCs w:val="16"/>
        </w:rPr>
        <w:t>přepětím či podpětím, indukcí, přepravou</w:t>
      </w:r>
      <w:r>
        <w:rPr>
          <w:rFonts w:cs="FrutigerCE-Light"/>
          <w:sz w:val="16"/>
          <w:szCs w:val="16"/>
        </w:rPr>
        <w:t xml:space="preserve"> vč. nakládky a vykládky</w:t>
      </w:r>
      <w:r w:rsidRPr="00B71764">
        <w:rPr>
          <w:rFonts w:cs="FrutigerCE-Light"/>
          <w:sz w:val="16"/>
          <w:szCs w:val="16"/>
        </w:rPr>
        <w:t xml:space="preserve"> apod.</w:t>
      </w:r>
    </w:p>
    <w:p w14:paraId="1C186496" w14:textId="77777777" w:rsidR="002C12EC" w:rsidRPr="008E4FF5" w:rsidRDefault="003D202C" w:rsidP="008834AA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Pojištění se vztahuje na všechny stroje odpovídající kritériu předmětu pojištění s výjimkou </w:t>
      </w:r>
      <w:r w:rsidR="00DF0F2A">
        <w:rPr>
          <w:rFonts w:cs="FrutigerCE-Light"/>
          <w:sz w:val="16"/>
          <w:szCs w:val="16"/>
        </w:rPr>
        <w:t xml:space="preserve">lodí a jiných </w:t>
      </w:r>
      <w:r>
        <w:rPr>
          <w:rFonts w:cs="FrutigerCE-Light"/>
          <w:sz w:val="16"/>
          <w:szCs w:val="16"/>
        </w:rPr>
        <w:t>plavidel</w:t>
      </w:r>
      <w:r w:rsidR="00F94CCE">
        <w:rPr>
          <w:rFonts w:cs="FrutigerCE-Light"/>
          <w:sz w:val="16"/>
          <w:szCs w:val="16"/>
        </w:rPr>
        <w:t>,</w:t>
      </w:r>
      <w:r>
        <w:rPr>
          <w:rFonts w:cs="FrutigerCE-Light"/>
          <w:sz w:val="16"/>
          <w:szCs w:val="16"/>
        </w:rPr>
        <w:t xml:space="preserve"> letadel</w:t>
      </w:r>
      <w:r w:rsidR="00DF0F2A">
        <w:rPr>
          <w:rFonts w:cs="FrutigerCE-Light"/>
          <w:sz w:val="16"/>
          <w:szCs w:val="16"/>
        </w:rPr>
        <w:t xml:space="preserve"> či jiných zařízení určených k létání</w:t>
      </w:r>
      <w:r>
        <w:rPr>
          <w:rFonts w:cs="FrutigerCE-Light"/>
          <w:sz w:val="16"/>
          <w:szCs w:val="16"/>
        </w:rPr>
        <w:t>, kolejových vozidel, důlních a těžebních strojů, vzorků</w:t>
      </w:r>
      <w:r w:rsidR="00F94CCE">
        <w:rPr>
          <w:rFonts w:cs="FrutigerCE-Light"/>
          <w:sz w:val="16"/>
          <w:szCs w:val="16"/>
        </w:rPr>
        <w:t>,</w:t>
      </w:r>
      <w:r>
        <w:rPr>
          <w:rFonts w:cs="FrutigerCE-Light"/>
          <w:sz w:val="16"/>
          <w:szCs w:val="16"/>
        </w:rPr>
        <w:t xml:space="preserve"> modelů</w:t>
      </w:r>
      <w:r w:rsidR="00F94CCE">
        <w:rPr>
          <w:rFonts w:cs="FrutigerCE-Light"/>
          <w:sz w:val="16"/>
          <w:szCs w:val="16"/>
        </w:rPr>
        <w:t>,</w:t>
      </w:r>
      <w:r>
        <w:rPr>
          <w:rFonts w:cs="FrutigerCE-Light"/>
          <w:sz w:val="16"/>
          <w:szCs w:val="16"/>
        </w:rPr>
        <w:t xml:space="preserve"> prototypů</w:t>
      </w:r>
      <w:r w:rsidR="003743FE">
        <w:rPr>
          <w:rFonts w:cs="FrutigerCE-Light"/>
          <w:sz w:val="16"/>
          <w:szCs w:val="16"/>
        </w:rPr>
        <w:t>, nově nainstalovaných strojů vč. příslušenství před zakončením zkušebního provozu a</w:t>
      </w:r>
      <w:r>
        <w:rPr>
          <w:rFonts w:cs="FrutigerCE-Light"/>
          <w:sz w:val="16"/>
          <w:szCs w:val="16"/>
        </w:rPr>
        <w:t xml:space="preserve"> ručního </w:t>
      </w:r>
      <w:r w:rsidR="00F94CCE" w:rsidRPr="008E4FF5">
        <w:rPr>
          <w:rFonts w:cs="FrutigerCE-Light"/>
          <w:sz w:val="16"/>
          <w:szCs w:val="16"/>
        </w:rPr>
        <w:t>nářadí s elektrickým, pneumatickým či spalovacím motorem.</w:t>
      </w:r>
      <w:r w:rsidR="003743FE" w:rsidRPr="008E4FF5">
        <w:rPr>
          <w:rFonts w:cs="FrutigerCE-Light"/>
          <w:sz w:val="16"/>
          <w:szCs w:val="16"/>
        </w:rPr>
        <w:t xml:space="preserve"> Z motorových a přípojných vozidel se pak toto pojištění vztahuje pouze na vozidla bez přidělené RZ</w:t>
      </w:r>
      <w:r w:rsidR="00C62F0A" w:rsidRPr="008E4FF5">
        <w:rPr>
          <w:rFonts w:cs="FrutigerCE-Light"/>
          <w:sz w:val="16"/>
          <w:szCs w:val="16"/>
        </w:rPr>
        <w:t xml:space="preserve"> a dále na pracovní stroje samojízdné, pracovní stroje přípojné a</w:t>
      </w:r>
      <w:r w:rsidR="00D83C02">
        <w:rPr>
          <w:rFonts w:cs="FrutigerCE-Light"/>
          <w:sz w:val="16"/>
          <w:szCs w:val="16"/>
        </w:rPr>
        <w:t> </w:t>
      </w:r>
      <w:r w:rsidR="00C62F0A" w:rsidRPr="008E4FF5">
        <w:rPr>
          <w:rFonts w:cs="FrutigerCE-Light"/>
          <w:sz w:val="16"/>
          <w:szCs w:val="16"/>
        </w:rPr>
        <w:t>traktory.</w:t>
      </w:r>
      <w:r w:rsidR="00B71764" w:rsidRPr="008E4FF5">
        <w:rPr>
          <w:rFonts w:cs="FrutigerCE-Light"/>
          <w:sz w:val="16"/>
          <w:szCs w:val="16"/>
        </w:rPr>
        <w:t xml:space="preserve"> </w:t>
      </w:r>
    </w:p>
    <w:p w14:paraId="6ED78AE2" w14:textId="701A5718" w:rsidR="00B71764" w:rsidRPr="008E4FF5" w:rsidRDefault="00B71764" w:rsidP="008834AA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 w:rsidRPr="008E4FF5">
        <w:rPr>
          <w:rFonts w:cs="FrutigerCE-Light"/>
          <w:sz w:val="16"/>
          <w:szCs w:val="16"/>
        </w:rPr>
        <w:t xml:space="preserve">V případě prokazatelné realizace generální opravy je stáří stroje </w:t>
      </w:r>
      <w:r w:rsidR="00251C62">
        <w:rPr>
          <w:rFonts w:cs="FrutigerCE-Light"/>
          <w:sz w:val="16"/>
          <w:szCs w:val="16"/>
        </w:rPr>
        <w:t xml:space="preserve">počítáno od data </w:t>
      </w:r>
      <w:r w:rsidRPr="008E4FF5">
        <w:rPr>
          <w:rFonts w:cs="FrutigerCE-Light"/>
          <w:sz w:val="16"/>
          <w:szCs w:val="16"/>
        </w:rPr>
        <w:t>ukončení generální opravy.</w:t>
      </w:r>
    </w:p>
    <w:p w14:paraId="5DF7E960" w14:textId="477FAD2B" w:rsidR="00C62F0A" w:rsidRDefault="00DF0F2A" w:rsidP="008834AA">
      <w:pPr>
        <w:tabs>
          <w:tab w:val="num" w:pos="426"/>
        </w:tabs>
        <w:suppressAutoHyphens/>
        <w:spacing w:before="40" w:after="120"/>
        <w:jc w:val="both"/>
        <w:rPr>
          <w:rFonts w:cs="Arial"/>
          <w:bCs/>
          <w:spacing w:val="-2"/>
          <w:sz w:val="16"/>
          <w:szCs w:val="16"/>
        </w:rPr>
      </w:pPr>
      <w:r>
        <w:rPr>
          <w:rFonts w:cs="Arial"/>
          <w:spacing w:val="-2"/>
          <w:sz w:val="16"/>
          <w:szCs w:val="16"/>
        </w:rPr>
        <w:t>P</w:t>
      </w:r>
      <w:r w:rsidRPr="00C00B62">
        <w:rPr>
          <w:rFonts w:cs="Arial"/>
          <w:spacing w:val="-2"/>
          <w:sz w:val="16"/>
          <w:szCs w:val="16"/>
        </w:rPr>
        <w:t xml:space="preserve">ojištění se </w:t>
      </w:r>
      <w:r w:rsidRPr="008E4FF5">
        <w:rPr>
          <w:rFonts w:cs="Arial"/>
          <w:spacing w:val="-2"/>
          <w:sz w:val="16"/>
          <w:szCs w:val="16"/>
        </w:rPr>
        <w:t xml:space="preserve">vztahuje i na skla kabin </w:t>
      </w:r>
      <w:r w:rsidR="00B428FC">
        <w:rPr>
          <w:rFonts w:cs="Arial"/>
          <w:spacing w:val="-2"/>
          <w:sz w:val="16"/>
          <w:szCs w:val="16"/>
        </w:rPr>
        <w:t xml:space="preserve">a jiných prosklených částí </w:t>
      </w:r>
      <w:r w:rsidRPr="008E4FF5">
        <w:rPr>
          <w:rFonts w:cs="Arial"/>
          <w:spacing w:val="-2"/>
          <w:sz w:val="16"/>
          <w:szCs w:val="16"/>
        </w:rPr>
        <w:t>mobilních strojů.</w:t>
      </w:r>
      <w:r>
        <w:rPr>
          <w:rFonts w:cs="Arial"/>
          <w:spacing w:val="-2"/>
          <w:sz w:val="16"/>
          <w:szCs w:val="16"/>
        </w:rPr>
        <w:t xml:space="preserve"> </w:t>
      </w:r>
      <w:r w:rsidR="00C62F0A" w:rsidRPr="00C00B62">
        <w:rPr>
          <w:rFonts w:cs="Arial"/>
          <w:spacing w:val="-2"/>
          <w:sz w:val="16"/>
          <w:szCs w:val="16"/>
        </w:rPr>
        <w:t xml:space="preserve">Nedošlo-li z téže příčiny a ve stejném čase k jinému poškození nebo zničení pojištěného stroje, za něž je pojistitel povinen plnit, </w:t>
      </w:r>
      <w:r>
        <w:rPr>
          <w:rFonts w:cs="Arial"/>
          <w:spacing w:val="-2"/>
          <w:sz w:val="16"/>
          <w:szCs w:val="16"/>
        </w:rPr>
        <w:t>je l</w:t>
      </w:r>
      <w:r w:rsidR="00C62F0A" w:rsidRPr="008E4FF5">
        <w:rPr>
          <w:rFonts w:cs="Arial"/>
          <w:spacing w:val="-2"/>
          <w:sz w:val="16"/>
          <w:szCs w:val="16"/>
        </w:rPr>
        <w:t>imit plnění pro</w:t>
      </w:r>
      <w:r w:rsidR="00246FA4">
        <w:rPr>
          <w:rFonts w:cs="Arial"/>
          <w:spacing w:val="-2"/>
          <w:sz w:val="16"/>
          <w:szCs w:val="16"/>
        </w:rPr>
        <w:t xml:space="preserve"> jednu </w:t>
      </w:r>
      <w:r>
        <w:rPr>
          <w:rFonts w:cs="Arial"/>
          <w:spacing w:val="-2"/>
          <w:sz w:val="16"/>
          <w:szCs w:val="16"/>
        </w:rPr>
        <w:t xml:space="preserve">takovou </w:t>
      </w:r>
      <w:r w:rsidR="00246FA4">
        <w:rPr>
          <w:rFonts w:cs="Arial"/>
          <w:spacing w:val="-2"/>
          <w:sz w:val="16"/>
          <w:szCs w:val="16"/>
        </w:rPr>
        <w:t>pojistnou událost 100</w:t>
      </w:r>
      <w:r w:rsidR="00D83C02">
        <w:rPr>
          <w:rFonts w:cs="Arial"/>
          <w:spacing w:val="-2"/>
          <w:sz w:val="16"/>
          <w:szCs w:val="16"/>
        </w:rPr>
        <w:t> </w:t>
      </w:r>
      <w:r w:rsidR="00C62F0A" w:rsidRPr="008E4FF5">
        <w:rPr>
          <w:rFonts w:cs="Arial"/>
          <w:spacing w:val="-2"/>
          <w:sz w:val="16"/>
          <w:szCs w:val="16"/>
        </w:rPr>
        <w:t>000 Kč a</w:t>
      </w:r>
      <w:r w:rsidR="00C62F0A" w:rsidRPr="008E4FF5">
        <w:rPr>
          <w:rFonts w:cs="Arial"/>
          <w:bCs/>
          <w:sz w:val="16"/>
          <w:szCs w:val="16"/>
        </w:rPr>
        <w:t xml:space="preserve"> </w:t>
      </w:r>
      <w:r w:rsidR="00C62F0A" w:rsidRPr="008E4FF5">
        <w:rPr>
          <w:rFonts w:cs="Arial"/>
          <w:bCs/>
          <w:snapToGrid w:val="0"/>
          <w:sz w:val="16"/>
          <w:szCs w:val="16"/>
        </w:rPr>
        <w:t xml:space="preserve">spoluúčast </w:t>
      </w:r>
      <w:r>
        <w:rPr>
          <w:rFonts w:cs="Arial"/>
          <w:bCs/>
          <w:snapToGrid w:val="0"/>
          <w:sz w:val="16"/>
          <w:szCs w:val="16"/>
        </w:rPr>
        <w:t xml:space="preserve">odchylně </w:t>
      </w:r>
      <w:r w:rsidR="00C62F0A" w:rsidRPr="008E4FF5">
        <w:rPr>
          <w:rFonts w:cs="Arial"/>
          <w:bCs/>
          <w:snapToGrid w:val="0"/>
          <w:sz w:val="16"/>
          <w:szCs w:val="16"/>
        </w:rPr>
        <w:t>500 Kč. S</w:t>
      </w:r>
      <w:r w:rsidR="0011686D">
        <w:rPr>
          <w:rFonts w:cs="Arial"/>
          <w:bCs/>
          <w:spacing w:val="-2"/>
          <w:sz w:val="16"/>
          <w:szCs w:val="16"/>
        </w:rPr>
        <w:t>ublimit pojistného</w:t>
      </w:r>
      <w:r w:rsidR="00C62F0A" w:rsidRPr="008E4FF5">
        <w:rPr>
          <w:rFonts w:cs="Arial"/>
          <w:bCs/>
          <w:spacing w:val="-2"/>
          <w:sz w:val="16"/>
          <w:szCs w:val="16"/>
        </w:rPr>
        <w:t xml:space="preserve"> plnění pro všechny </w:t>
      </w:r>
      <w:r>
        <w:rPr>
          <w:rFonts w:cs="Arial"/>
          <w:bCs/>
          <w:spacing w:val="-2"/>
          <w:sz w:val="16"/>
          <w:szCs w:val="16"/>
        </w:rPr>
        <w:t xml:space="preserve">takové </w:t>
      </w:r>
      <w:r w:rsidR="00C62F0A" w:rsidRPr="008E4FF5">
        <w:rPr>
          <w:rFonts w:cs="Arial"/>
          <w:bCs/>
          <w:spacing w:val="-2"/>
          <w:sz w:val="16"/>
          <w:szCs w:val="16"/>
        </w:rPr>
        <w:t xml:space="preserve">události nastalé během jednoho pojistného roku je </w:t>
      </w:r>
      <w:r w:rsidR="00251C62">
        <w:rPr>
          <w:rFonts w:cs="Arial"/>
          <w:bCs/>
          <w:spacing w:val="-2"/>
          <w:sz w:val="16"/>
          <w:szCs w:val="16"/>
        </w:rPr>
        <w:t>25</w:t>
      </w:r>
      <w:r w:rsidR="00B428FC" w:rsidRPr="008E4FF5">
        <w:rPr>
          <w:rFonts w:cs="Arial"/>
          <w:bCs/>
          <w:spacing w:val="-2"/>
          <w:sz w:val="16"/>
          <w:szCs w:val="16"/>
        </w:rPr>
        <w:t>0</w:t>
      </w:r>
      <w:r w:rsidR="00B428FC">
        <w:rPr>
          <w:rFonts w:cs="Arial"/>
          <w:bCs/>
          <w:spacing w:val="-2"/>
          <w:sz w:val="16"/>
          <w:szCs w:val="16"/>
        </w:rPr>
        <w:t> </w:t>
      </w:r>
      <w:r w:rsidR="00C62F0A" w:rsidRPr="008E4FF5">
        <w:rPr>
          <w:rFonts w:cs="Arial"/>
          <w:bCs/>
          <w:spacing w:val="-2"/>
          <w:sz w:val="16"/>
          <w:szCs w:val="16"/>
        </w:rPr>
        <w:t>000 Kč.</w:t>
      </w:r>
    </w:p>
    <w:p w14:paraId="0AC0E9A9" w14:textId="77777777" w:rsidR="007C1D88" w:rsidRPr="0077712E" w:rsidRDefault="00E02BC8" w:rsidP="008E4FF5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V pojištění je přípustné vyloučení či limitace </w:t>
      </w:r>
      <w:r w:rsidR="00C7363D">
        <w:rPr>
          <w:rFonts w:cs="FrutigerCE-Light"/>
          <w:sz w:val="16"/>
          <w:szCs w:val="16"/>
        </w:rPr>
        <w:t xml:space="preserve">plnění za </w:t>
      </w:r>
      <w:r>
        <w:rPr>
          <w:rFonts w:cs="FrutigerCE-Light"/>
          <w:sz w:val="16"/>
          <w:szCs w:val="16"/>
        </w:rPr>
        <w:t>p</w:t>
      </w:r>
      <w:r w:rsidR="007C1D88" w:rsidRPr="0077712E">
        <w:rPr>
          <w:rFonts w:cs="FrutigerCE-Light"/>
          <w:sz w:val="16"/>
          <w:szCs w:val="16"/>
        </w:rPr>
        <w:t>oškození nebo zničení předmětu pojištění</w:t>
      </w:r>
      <w:r>
        <w:rPr>
          <w:rFonts w:cs="FrutigerCE-Light"/>
          <w:sz w:val="16"/>
          <w:szCs w:val="16"/>
        </w:rPr>
        <w:t>:</w:t>
      </w:r>
      <w:r w:rsidR="007C1D88" w:rsidRPr="0077712E">
        <w:rPr>
          <w:rFonts w:cs="FrutigerCE-Light"/>
          <w:sz w:val="16"/>
          <w:szCs w:val="16"/>
        </w:rPr>
        <w:t xml:space="preserve"> </w:t>
      </w:r>
    </w:p>
    <w:p w14:paraId="25D0AD72" w14:textId="77777777" w:rsidR="00B028F2" w:rsidRPr="00E02BC8" w:rsidRDefault="00B028F2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 xml:space="preserve">následkem </w:t>
      </w:r>
      <w:r w:rsidR="00D61117" w:rsidRPr="00E02BC8">
        <w:rPr>
          <w:rFonts w:cs="FrutigerCE-Light"/>
          <w:sz w:val="16"/>
          <w:szCs w:val="16"/>
        </w:rPr>
        <w:t>jaderných</w:t>
      </w:r>
      <w:r w:rsidR="00D61117">
        <w:rPr>
          <w:rFonts w:cs="FrutigerCE-Light"/>
          <w:sz w:val="16"/>
          <w:szCs w:val="16"/>
        </w:rPr>
        <w:t xml:space="preserve"> a </w:t>
      </w:r>
      <w:r w:rsidR="00D61117" w:rsidRPr="00E02BC8">
        <w:rPr>
          <w:rFonts w:cs="FrutigerCE-Light"/>
          <w:sz w:val="16"/>
          <w:szCs w:val="16"/>
        </w:rPr>
        <w:t>válečných rizik</w:t>
      </w:r>
      <w:r w:rsidR="00D61117">
        <w:rPr>
          <w:rFonts w:cs="FrutigerCE-Light"/>
          <w:sz w:val="16"/>
          <w:szCs w:val="16"/>
        </w:rPr>
        <w:t>, násilných nepokojů a terorismu</w:t>
      </w:r>
      <w:r w:rsidR="00277E11">
        <w:rPr>
          <w:rFonts w:cs="FrutigerCE-Light"/>
          <w:sz w:val="16"/>
          <w:szCs w:val="16"/>
        </w:rPr>
        <w:t>;</w:t>
      </w:r>
    </w:p>
    <w:p w14:paraId="519AB8F8" w14:textId="77777777" w:rsidR="007C1D88" w:rsidRPr="00E02BC8" w:rsidRDefault="007C1D88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následkem vady, kterou měl již v době vzniku pojištění a která byla nebo mohl</w:t>
      </w:r>
      <w:r w:rsidR="00F10D48">
        <w:rPr>
          <w:rFonts w:cs="FrutigerCE-Light"/>
          <w:sz w:val="16"/>
          <w:szCs w:val="16"/>
        </w:rPr>
        <w:t>a</w:t>
      </w:r>
      <w:r w:rsidRPr="00E02BC8">
        <w:rPr>
          <w:rFonts w:cs="FrutigerCE-Light"/>
          <w:sz w:val="16"/>
          <w:szCs w:val="16"/>
        </w:rPr>
        <w:t xml:space="preserve"> být (vzhledem k okolnostem) známa pojistníkovi či pojištěnému</w:t>
      </w:r>
      <w:r w:rsidR="00277E11">
        <w:rPr>
          <w:rFonts w:cs="FrutigerCE-Light"/>
          <w:sz w:val="16"/>
          <w:szCs w:val="16"/>
        </w:rPr>
        <w:t>;</w:t>
      </w:r>
    </w:p>
    <w:p w14:paraId="37B6D1AB" w14:textId="77777777" w:rsidR="00AC6B97" w:rsidRPr="00E02BC8" w:rsidRDefault="00AC6B97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 xml:space="preserve">který nebyl </w:t>
      </w:r>
      <w:r w:rsidR="00F46A32">
        <w:rPr>
          <w:rFonts w:cs="FrutigerCE-Light"/>
          <w:sz w:val="16"/>
          <w:szCs w:val="16"/>
        </w:rPr>
        <w:t xml:space="preserve">při sjednání </w:t>
      </w:r>
      <w:r w:rsidR="00DF0F2A">
        <w:rPr>
          <w:rFonts w:cs="FrutigerCE-Light"/>
          <w:sz w:val="16"/>
          <w:szCs w:val="16"/>
        </w:rPr>
        <w:t xml:space="preserve">či vstupu do </w:t>
      </w:r>
      <w:r w:rsidR="00F46A32">
        <w:rPr>
          <w:rFonts w:cs="FrutigerCE-Light"/>
          <w:sz w:val="16"/>
          <w:szCs w:val="16"/>
        </w:rPr>
        <w:t xml:space="preserve">pojištění </w:t>
      </w:r>
      <w:r w:rsidRPr="00E02BC8">
        <w:rPr>
          <w:rFonts w:cs="FrutigerCE-Light"/>
          <w:sz w:val="16"/>
          <w:szCs w:val="16"/>
        </w:rPr>
        <w:t>v provozuschopném stavu, či nebyl uveden do provozu v souladu s platnými právními předpisy či požadavky výrobce</w:t>
      </w:r>
      <w:r w:rsidR="00277E11">
        <w:rPr>
          <w:rFonts w:cs="FrutigerCE-Light"/>
          <w:sz w:val="16"/>
          <w:szCs w:val="16"/>
        </w:rPr>
        <w:t>;</w:t>
      </w:r>
    </w:p>
    <w:p w14:paraId="7B966336" w14:textId="77777777" w:rsidR="00455D55" w:rsidRDefault="00455D55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živelní událostí</w:t>
      </w:r>
      <w:r w:rsidR="00277E11">
        <w:rPr>
          <w:rFonts w:cs="FrutigerCE-Light"/>
          <w:sz w:val="16"/>
          <w:szCs w:val="16"/>
        </w:rPr>
        <w:t>;</w:t>
      </w:r>
    </w:p>
    <w:p w14:paraId="53690381" w14:textId="4D10CDFA" w:rsidR="0077712E" w:rsidRDefault="0077712E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úmyslným poškození</w:t>
      </w:r>
      <w:r w:rsidR="003F44D7">
        <w:rPr>
          <w:rFonts w:cs="FrutigerCE-Light"/>
          <w:sz w:val="16"/>
          <w:szCs w:val="16"/>
        </w:rPr>
        <w:t>m</w:t>
      </w:r>
      <w:r w:rsidRPr="00E02BC8">
        <w:rPr>
          <w:rFonts w:cs="FrutigerCE-Light"/>
          <w:sz w:val="16"/>
          <w:szCs w:val="16"/>
        </w:rPr>
        <w:t xml:space="preserve"> nebo zničením</w:t>
      </w:r>
      <w:r w:rsidR="002F3EB5">
        <w:rPr>
          <w:rFonts w:cs="FrutigerCE-Light"/>
          <w:sz w:val="16"/>
          <w:szCs w:val="16"/>
        </w:rPr>
        <w:t>,</w:t>
      </w:r>
      <w:r w:rsidRPr="00E02BC8">
        <w:rPr>
          <w:rFonts w:cs="FrutigerCE-Light"/>
          <w:sz w:val="16"/>
          <w:szCs w:val="16"/>
        </w:rPr>
        <w:t xml:space="preserve"> pokud škodu nešetřila Policie ČR, bez ohledu na to</w:t>
      </w:r>
      <w:r w:rsidR="00671503">
        <w:rPr>
          <w:rFonts w:cs="FrutigerCE-Light"/>
          <w:sz w:val="16"/>
          <w:szCs w:val="16"/>
        </w:rPr>
        <w:t>,</w:t>
      </w:r>
      <w:r w:rsidRPr="00E02BC8">
        <w:rPr>
          <w:rFonts w:cs="FrutigerCE-Light"/>
          <w:sz w:val="16"/>
          <w:szCs w:val="16"/>
        </w:rPr>
        <w:t xml:space="preserve"> zda byl pachatel zjištěn</w:t>
      </w:r>
      <w:r w:rsidR="00277E11">
        <w:rPr>
          <w:rFonts w:cs="FrutigerCE-Light"/>
          <w:sz w:val="16"/>
          <w:szCs w:val="16"/>
        </w:rPr>
        <w:t>;</w:t>
      </w:r>
    </w:p>
    <w:p w14:paraId="7EB8537C" w14:textId="796ABBC4" w:rsidR="00E02BC8" w:rsidRPr="00E02BC8" w:rsidRDefault="00455D55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odcizením</w:t>
      </w:r>
      <w:r w:rsidR="00671503">
        <w:rPr>
          <w:rFonts w:cs="FrutigerCE-Light"/>
          <w:sz w:val="16"/>
          <w:szCs w:val="16"/>
        </w:rPr>
        <w:t>,</w:t>
      </w:r>
      <w:r w:rsidR="00525159">
        <w:rPr>
          <w:rFonts w:cs="FrutigerCE-Light"/>
          <w:sz w:val="16"/>
          <w:szCs w:val="16"/>
        </w:rPr>
        <w:t xml:space="preserve"> </w:t>
      </w:r>
      <w:r w:rsidR="00525159" w:rsidRPr="00E02BC8">
        <w:rPr>
          <w:rFonts w:cs="FrutigerCE-Light"/>
          <w:sz w:val="16"/>
          <w:szCs w:val="16"/>
        </w:rPr>
        <w:t>pokud škodu nešetřila Policie ČR, bez ohledu na to</w:t>
      </w:r>
      <w:r w:rsidR="00671503">
        <w:rPr>
          <w:rFonts w:cs="FrutigerCE-Light"/>
          <w:sz w:val="16"/>
          <w:szCs w:val="16"/>
        </w:rPr>
        <w:t>,</w:t>
      </w:r>
      <w:r w:rsidR="00525159" w:rsidRPr="00E02BC8">
        <w:rPr>
          <w:rFonts w:cs="FrutigerCE-Light"/>
          <w:sz w:val="16"/>
          <w:szCs w:val="16"/>
        </w:rPr>
        <w:t xml:space="preserve"> zda byl pachatel zjištěn</w:t>
      </w:r>
      <w:r>
        <w:rPr>
          <w:rFonts w:cs="FrutigerCE-Light"/>
          <w:sz w:val="16"/>
          <w:szCs w:val="16"/>
        </w:rPr>
        <w:t xml:space="preserve">, </w:t>
      </w:r>
      <w:r w:rsidR="00E02BC8">
        <w:rPr>
          <w:rFonts w:cs="FrutigerCE-Light"/>
          <w:sz w:val="16"/>
          <w:szCs w:val="16"/>
        </w:rPr>
        <w:t>ztrátou, zpronevěrou, podvodem, zatajením</w:t>
      </w:r>
      <w:r w:rsidR="00277E11">
        <w:rPr>
          <w:rFonts w:cs="FrutigerCE-Light"/>
          <w:sz w:val="16"/>
          <w:szCs w:val="16"/>
        </w:rPr>
        <w:t>;</w:t>
      </w:r>
    </w:p>
    <w:p w14:paraId="0067C445" w14:textId="6BE4B10F" w:rsidR="007C1D88" w:rsidRPr="00E02BC8" w:rsidRDefault="007C1D88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 xml:space="preserve">způsobené bezprostředním následkem </w:t>
      </w:r>
      <w:r w:rsidR="0077712E" w:rsidRPr="00E02BC8">
        <w:rPr>
          <w:rFonts w:cs="FrutigerCE-Light"/>
          <w:sz w:val="16"/>
          <w:szCs w:val="16"/>
        </w:rPr>
        <w:t xml:space="preserve">trvalého vlivu provozu, </w:t>
      </w:r>
      <w:r w:rsidRPr="00E02BC8">
        <w:rPr>
          <w:rFonts w:cs="FrutigerCE-Light"/>
          <w:sz w:val="16"/>
          <w:szCs w:val="16"/>
        </w:rPr>
        <w:t xml:space="preserve">koroze, eroze, abraze, kavitace, oxidace, </w:t>
      </w:r>
      <w:r w:rsidR="00AC6B97" w:rsidRPr="00E02BC8">
        <w:rPr>
          <w:rFonts w:cs="FrutigerCE-Light"/>
          <w:sz w:val="16"/>
          <w:szCs w:val="16"/>
        </w:rPr>
        <w:t xml:space="preserve">usazování usazenin, </w:t>
      </w:r>
      <w:r w:rsidRPr="00E02BC8">
        <w:rPr>
          <w:rFonts w:cs="FrutigerCE-Light"/>
          <w:sz w:val="16"/>
          <w:szCs w:val="16"/>
        </w:rPr>
        <w:t>opotřebení, postupného stárnutí, únavy materiálu, nedostatečného používání, dlouhodobého uskladnění</w:t>
      </w:r>
      <w:r w:rsidR="00AC6B97" w:rsidRPr="00E02BC8">
        <w:rPr>
          <w:rFonts w:cs="FrutigerCE-Light"/>
          <w:sz w:val="16"/>
          <w:szCs w:val="16"/>
        </w:rPr>
        <w:t>, pokud nenastaly v důsledku vady materiálu</w:t>
      </w:r>
      <w:bookmarkStart w:id="0" w:name="_Hlk105663725"/>
      <w:r w:rsidR="00AB7526">
        <w:rPr>
          <w:rFonts w:cs="FrutigerCE-Light"/>
          <w:sz w:val="16"/>
          <w:szCs w:val="16"/>
        </w:rPr>
        <w:t>, vniknutí předmětu, chyby obsluhy či jiné příčiny uvedené v 1. odstavci této specifikace</w:t>
      </w:r>
      <w:r w:rsidRPr="00E02BC8">
        <w:rPr>
          <w:rFonts w:cs="FrutigerCE-Light"/>
          <w:sz w:val="16"/>
          <w:szCs w:val="16"/>
        </w:rPr>
        <w:t>;</w:t>
      </w:r>
      <w:bookmarkEnd w:id="0"/>
    </w:p>
    <w:p w14:paraId="27E1473C" w14:textId="2DC02813" w:rsidR="007C1D88" w:rsidRPr="00E02BC8" w:rsidRDefault="007C1D88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přímým dlouhodobým vlivem biologických, chemických nebo tepelných procesů, znečištěním nebo poškrábáním</w:t>
      </w:r>
      <w:r w:rsidR="00AC6B97" w:rsidRPr="00E02BC8">
        <w:rPr>
          <w:rFonts w:cs="FrutigerCE-Light"/>
          <w:sz w:val="16"/>
          <w:szCs w:val="16"/>
        </w:rPr>
        <w:t>, pokud nenastaly v důsledku vady materiálu</w:t>
      </w:r>
      <w:r w:rsidR="00AB7526">
        <w:rPr>
          <w:rFonts w:cs="FrutigerCE-Light"/>
          <w:sz w:val="16"/>
          <w:szCs w:val="16"/>
        </w:rPr>
        <w:t>, vniknutí předmětu, chyby obsluhy či jiné příčiny uvedené v 1. odstavci této specifikace</w:t>
      </w:r>
      <w:r w:rsidRPr="00E02BC8">
        <w:rPr>
          <w:rFonts w:cs="FrutigerCE-Light"/>
          <w:sz w:val="16"/>
          <w:szCs w:val="16"/>
        </w:rPr>
        <w:t>;</w:t>
      </w:r>
    </w:p>
    <w:p w14:paraId="08769D2C" w14:textId="77777777" w:rsidR="007C1D88" w:rsidRPr="00E02BC8" w:rsidRDefault="0018374C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v rozsahu v jakém je za poškození či zničení dle </w:t>
      </w:r>
      <w:r w:rsidRPr="00E02BC8">
        <w:rPr>
          <w:rFonts w:cs="FrutigerCE-Light"/>
          <w:sz w:val="16"/>
          <w:szCs w:val="16"/>
        </w:rPr>
        <w:t xml:space="preserve">právního předpisu </w:t>
      </w:r>
      <w:r>
        <w:rPr>
          <w:rFonts w:cs="FrutigerCE-Light"/>
          <w:sz w:val="16"/>
          <w:szCs w:val="16"/>
        </w:rPr>
        <w:t>či</w:t>
      </w:r>
      <w:r w:rsidRPr="00E02BC8">
        <w:rPr>
          <w:rFonts w:cs="FrutigerCE-Light"/>
          <w:sz w:val="16"/>
          <w:szCs w:val="16"/>
        </w:rPr>
        <w:t xml:space="preserve"> smlouvy</w:t>
      </w:r>
      <w:r>
        <w:rPr>
          <w:rFonts w:cs="FrutigerCE-Light"/>
          <w:sz w:val="16"/>
          <w:szCs w:val="16"/>
        </w:rPr>
        <w:t xml:space="preserve"> odpovědný</w:t>
      </w:r>
      <w:r w:rsidRPr="00E02BC8">
        <w:rPr>
          <w:rFonts w:cs="FrutigerCE-Light"/>
          <w:sz w:val="16"/>
          <w:szCs w:val="16"/>
        </w:rPr>
        <w:t xml:space="preserve"> smluvní partner nebo opravce, včetně odpovědnosti za vady (záruky)</w:t>
      </w:r>
      <w:r>
        <w:rPr>
          <w:rFonts w:cs="FrutigerCE-Light"/>
          <w:sz w:val="16"/>
          <w:szCs w:val="16"/>
        </w:rPr>
        <w:t>;</w:t>
      </w:r>
    </w:p>
    <w:p w14:paraId="497850B7" w14:textId="77777777" w:rsidR="007C1D88" w:rsidRPr="00E02BC8" w:rsidRDefault="00431CA9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kybernetickými riziky (projev viru; poškození, zkreslení, vymazání dat či programového vybavení; užívání, zneužití či selhání internetu; apod.)</w:t>
      </w:r>
      <w:r w:rsidR="007C1D88" w:rsidRPr="00E02BC8">
        <w:rPr>
          <w:rFonts w:cs="FrutigerCE-Light"/>
          <w:sz w:val="16"/>
          <w:szCs w:val="16"/>
        </w:rPr>
        <w:t>;</w:t>
      </w:r>
    </w:p>
    <w:p w14:paraId="27BD4B02" w14:textId="77777777" w:rsidR="007C1D88" w:rsidRPr="00E02BC8" w:rsidRDefault="00B028F2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v důsledku jakéhokoliv porušení duševních majetkových práv</w:t>
      </w:r>
      <w:r w:rsidR="00277E11">
        <w:rPr>
          <w:rFonts w:cs="FrutigerCE-Light"/>
          <w:sz w:val="16"/>
          <w:szCs w:val="16"/>
        </w:rPr>
        <w:t>;</w:t>
      </w:r>
    </w:p>
    <w:p w14:paraId="23F34CFE" w14:textId="77777777" w:rsidR="00AC6B97" w:rsidRPr="00E02BC8" w:rsidRDefault="00AC6B97" w:rsidP="008834A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5" w:hanging="357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jedná-li se o zvukové</w:t>
      </w:r>
      <w:r w:rsidR="00A94757">
        <w:rPr>
          <w:rFonts w:cs="FrutigerCE-Light"/>
          <w:sz w:val="16"/>
          <w:szCs w:val="16"/>
        </w:rPr>
        <w:t>,</w:t>
      </w:r>
      <w:r w:rsidRPr="00E02BC8">
        <w:rPr>
          <w:rFonts w:cs="FrutigerCE-Light"/>
          <w:sz w:val="16"/>
          <w:szCs w:val="16"/>
        </w:rPr>
        <w:t xml:space="preserve"> obrazové či jiné záznamy a data</w:t>
      </w:r>
      <w:r w:rsidR="00277E11">
        <w:rPr>
          <w:rFonts w:cs="FrutigerCE-Light"/>
          <w:sz w:val="16"/>
          <w:szCs w:val="16"/>
        </w:rPr>
        <w:t>.</w:t>
      </w:r>
    </w:p>
    <w:p w14:paraId="47DD67C4" w14:textId="0823352C" w:rsidR="007C1D88" w:rsidRDefault="003D202C" w:rsidP="00FF2F58">
      <w:pPr>
        <w:autoSpaceDE w:val="0"/>
        <w:autoSpaceDN w:val="0"/>
        <w:adjustRightInd w:val="0"/>
        <w:spacing w:after="8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Pouze tehdy, nedošlo-li současně k jinému poškození či zničení předmětu pojištění</w:t>
      </w:r>
      <w:r w:rsidR="003D60D4">
        <w:rPr>
          <w:rFonts w:cs="FrutigerCE-Light"/>
          <w:sz w:val="16"/>
          <w:szCs w:val="16"/>
        </w:rPr>
        <w:t>,</w:t>
      </w:r>
      <w:r>
        <w:rPr>
          <w:rFonts w:cs="FrutigerCE-Light"/>
          <w:sz w:val="16"/>
          <w:szCs w:val="16"/>
        </w:rPr>
        <w:t xml:space="preserve"> je přípustná v</w:t>
      </w:r>
      <w:r w:rsidR="0077712E">
        <w:rPr>
          <w:rFonts w:cs="FrutigerCE-Light"/>
          <w:sz w:val="16"/>
          <w:szCs w:val="16"/>
        </w:rPr>
        <w:t>ýluka na díly a části, které se pravidelně vyměňují pro rychlé opotřebení či stárnutí</w:t>
      </w:r>
      <w:r w:rsidR="008537D2">
        <w:rPr>
          <w:rFonts w:cs="FrutigerCE-Light"/>
          <w:sz w:val="16"/>
          <w:szCs w:val="16"/>
        </w:rPr>
        <w:t xml:space="preserve">, </w:t>
      </w:r>
      <w:r>
        <w:rPr>
          <w:rFonts w:cs="FrutigerCE-Light"/>
          <w:sz w:val="16"/>
          <w:szCs w:val="16"/>
        </w:rPr>
        <w:t xml:space="preserve">dále na </w:t>
      </w:r>
      <w:r w:rsidRPr="003D202C">
        <w:rPr>
          <w:rFonts w:cs="FrutigerCE-Light"/>
          <w:sz w:val="16"/>
          <w:szCs w:val="16"/>
        </w:rPr>
        <w:t>strojní součást</w:t>
      </w:r>
      <w:r>
        <w:rPr>
          <w:rFonts w:cs="FrutigerCE-Light"/>
          <w:sz w:val="16"/>
          <w:szCs w:val="16"/>
        </w:rPr>
        <w:t>i</w:t>
      </w:r>
      <w:r w:rsidRPr="003D202C">
        <w:rPr>
          <w:rFonts w:cs="FrutigerCE-Light"/>
          <w:sz w:val="16"/>
          <w:szCs w:val="16"/>
        </w:rPr>
        <w:t xml:space="preserve"> pro kluzná a valivá uložení pro přímočarý</w:t>
      </w:r>
      <w:r>
        <w:rPr>
          <w:rFonts w:cs="FrutigerCE-Light"/>
          <w:sz w:val="16"/>
          <w:szCs w:val="16"/>
        </w:rPr>
        <w:t xml:space="preserve"> </w:t>
      </w:r>
      <w:r w:rsidRPr="003D202C">
        <w:rPr>
          <w:rFonts w:cs="FrutigerCE-Light"/>
          <w:sz w:val="16"/>
          <w:szCs w:val="16"/>
        </w:rPr>
        <w:t>i rotační pohyb</w:t>
      </w:r>
      <w:r>
        <w:rPr>
          <w:rFonts w:cs="FrutigerCE-Light"/>
          <w:sz w:val="16"/>
          <w:szCs w:val="16"/>
        </w:rPr>
        <w:t xml:space="preserve">, </w:t>
      </w:r>
      <w:r w:rsidR="0077712E">
        <w:rPr>
          <w:rFonts w:cs="FrutigerCE-Light"/>
          <w:sz w:val="16"/>
          <w:szCs w:val="16"/>
        </w:rPr>
        <w:t xml:space="preserve">činná média, provozní kapaliny, </w:t>
      </w:r>
      <w:r w:rsidR="008537D2">
        <w:rPr>
          <w:rFonts w:cs="FrutigerCE-Light"/>
          <w:sz w:val="16"/>
          <w:szCs w:val="16"/>
        </w:rPr>
        <w:t xml:space="preserve">baterie a elektrochemické články, nosiče dat, </w:t>
      </w:r>
      <w:r w:rsidR="0077712E">
        <w:rPr>
          <w:rFonts w:cs="FrutigerCE-Light"/>
          <w:sz w:val="16"/>
          <w:szCs w:val="16"/>
        </w:rPr>
        <w:t xml:space="preserve">nářadí </w:t>
      </w:r>
      <w:r w:rsidR="008537D2">
        <w:rPr>
          <w:rFonts w:cs="FrutigerCE-Light"/>
          <w:sz w:val="16"/>
          <w:szCs w:val="16"/>
        </w:rPr>
        <w:t>a</w:t>
      </w:r>
      <w:r w:rsidR="0077712E">
        <w:rPr>
          <w:rFonts w:cs="FrutigerCE-Light"/>
          <w:sz w:val="16"/>
          <w:szCs w:val="16"/>
        </w:rPr>
        <w:t xml:space="preserve"> nástroje všeho</w:t>
      </w:r>
      <w:r>
        <w:rPr>
          <w:rFonts w:cs="FrutigerCE-Light"/>
          <w:sz w:val="16"/>
          <w:szCs w:val="16"/>
        </w:rPr>
        <w:t xml:space="preserve"> druhu</w:t>
      </w:r>
      <w:r w:rsidR="00431CA9">
        <w:rPr>
          <w:rFonts w:cs="FrutigerCE-Light"/>
          <w:sz w:val="16"/>
          <w:szCs w:val="16"/>
        </w:rPr>
        <w:t>.</w:t>
      </w:r>
    </w:p>
    <w:p w14:paraId="0A5AF1E9" w14:textId="0307F456" w:rsidR="00E66548" w:rsidRPr="003550A7" w:rsidRDefault="005B4A14" w:rsidP="003550A7">
      <w:pPr>
        <w:autoSpaceDE w:val="0"/>
        <w:autoSpaceDN w:val="0"/>
        <w:adjustRightInd w:val="0"/>
        <w:spacing w:after="120" w:line="240" w:lineRule="auto"/>
        <w:jc w:val="both"/>
        <w:rPr>
          <w:rFonts w:ascii="AllianzSansLight" w:hAnsi="AllianzSansLight" w:cs="AllianzSans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V případě náhrady škody za poškozený software je přípustné omezení pouze na </w:t>
      </w:r>
      <w:r>
        <w:rPr>
          <w:rFonts w:ascii="AllianzSansLight" w:hAnsi="AllianzSansLight" w:cs="AllianzSansLight"/>
          <w:sz w:val="16"/>
          <w:szCs w:val="16"/>
        </w:rPr>
        <w:t>systémov</w:t>
      </w:r>
      <w:r w:rsidR="000645FE">
        <w:rPr>
          <w:rFonts w:ascii="AllianzSansLight" w:hAnsi="AllianzSansLight" w:cs="AllianzSansLight"/>
          <w:sz w:val="16"/>
          <w:szCs w:val="16"/>
        </w:rPr>
        <w:t>ý</w:t>
      </w:r>
      <w:r>
        <w:rPr>
          <w:rFonts w:ascii="AllianzSansLight" w:hAnsi="AllianzSansLight" w:cs="AllianzSansLight"/>
          <w:sz w:val="16"/>
          <w:szCs w:val="16"/>
        </w:rPr>
        <w:t xml:space="preserve"> a aplikační software, v rozsahu poskytovaném příslušnou licencí, bez uživatelských dat.</w:t>
      </w:r>
      <w:r>
        <w:rPr>
          <w:rFonts w:cs="FrutigerCE-Light"/>
          <w:sz w:val="16"/>
          <w:szCs w:val="16"/>
        </w:rPr>
        <w:t xml:space="preserve"> </w:t>
      </w:r>
      <w:r w:rsidR="00E66548">
        <w:rPr>
          <w:rFonts w:cs="FrutigerCE-Light"/>
          <w:sz w:val="16"/>
          <w:szCs w:val="16"/>
        </w:rPr>
        <w:t xml:space="preserve">Žádné jiné omezení či krácení pojistného plnění za jakékoli </w:t>
      </w:r>
      <w:r>
        <w:rPr>
          <w:rFonts w:cs="FrutigerCE-Light"/>
          <w:sz w:val="16"/>
          <w:szCs w:val="16"/>
        </w:rPr>
        <w:t xml:space="preserve">díly či </w:t>
      </w:r>
      <w:r w:rsidR="00E66548">
        <w:rPr>
          <w:rFonts w:cs="FrutigerCE-Light"/>
          <w:sz w:val="16"/>
          <w:szCs w:val="16"/>
        </w:rPr>
        <w:t>části poškozeného stroje není přípustné.</w:t>
      </w:r>
    </w:p>
    <w:p w14:paraId="2A024F6A" w14:textId="3CB78924" w:rsidR="00C65FA9" w:rsidRDefault="00C65FA9" w:rsidP="00C65FA9">
      <w:pPr>
        <w:autoSpaceDE w:val="0"/>
        <w:autoSpaceDN w:val="0"/>
        <w:adjustRightInd w:val="0"/>
        <w:spacing w:before="120" w:after="120" w:line="240" w:lineRule="auto"/>
        <w:jc w:val="both"/>
        <w:rPr>
          <w:rFonts w:cs="FrutigerCE-Light"/>
          <w:sz w:val="16"/>
          <w:szCs w:val="16"/>
        </w:rPr>
      </w:pPr>
      <w:bookmarkStart w:id="1" w:name="_Hlk104410672"/>
      <w:r>
        <w:rPr>
          <w:rFonts w:cs="FrutigerCE-Light"/>
          <w:sz w:val="16"/>
          <w:szCs w:val="16"/>
        </w:rPr>
        <w:t xml:space="preserve">Dojde-li k věcné škodě na pojištěném majetku, v jejímž důsledku dojde či mohlo dojít k přerušení či omezení provozu krytého v této smlouvě z pojištění strojního přerušení či omezení provozu, uhradí pojistitel i expresní přípatky za práce, materiál, či dopravu (tj. např. </w:t>
      </w:r>
      <w:r w:rsidRPr="00455476">
        <w:rPr>
          <w:rFonts w:cs="FrutigerCE-Light"/>
          <w:sz w:val="16"/>
          <w:szCs w:val="16"/>
        </w:rPr>
        <w:t>odměny vyplacené za práci přesčas</w:t>
      </w:r>
      <w:r>
        <w:rPr>
          <w:rFonts w:cs="FrutigerCE-Light"/>
          <w:sz w:val="16"/>
          <w:szCs w:val="16"/>
        </w:rPr>
        <w:t xml:space="preserve"> či v nestandardních časech, vyšší materiálové ceny při přednostním dodání, </w:t>
      </w:r>
      <w:r w:rsidRPr="00596515">
        <w:rPr>
          <w:rFonts w:cs="FrutigerCE-Light"/>
          <w:sz w:val="16"/>
          <w:szCs w:val="16"/>
        </w:rPr>
        <w:t>expresní náklady na dodávky náhradních</w:t>
      </w:r>
      <w:r>
        <w:rPr>
          <w:rFonts w:cs="FrutigerCE-Light"/>
          <w:sz w:val="16"/>
          <w:szCs w:val="16"/>
        </w:rPr>
        <w:t xml:space="preserve"> </w:t>
      </w:r>
      <w:r w:rsidRPr="00596515">
        <w:rPr>
          <w:rFonts w:cs="FrutigerCE-Light"/>
          <w:sz w:val="16"/>
          <w:szCs w:val="16"/>
        </w:rPr>
        <w:t>dílů</w:t>
      </w:r>
      <w:r>
        <w:rPr>
          <w:rFonts w:cs="FrutigerCE-Light"/>
          <w:sz w:val="16"/>
          <w:szCs w:val="16"/>
        </w:rPr>
        <w:t xml:space="preserve">, dopravu poškozených či náhradních dílů, </w:t>
      </w:r>
      <w:r w:rsidRPr="00596515">
        <w:rPr>
          <w:rFonts w:cs="FrutigerCE-Light"/>
          <w:sz w:val="16"/>
          <w:szCs w:val="16"/>
        </w:rPr>
        <w:t>cestovní</w:t>
      </w:r>
      <w:r>
        <w:rPr>
          <w:rFonts w:cs="FrutigerCE-Light"/>
          <w:sz w:val="16"/>
          <w:szCs w:val="16"/>
        </w:rPr>
        <w:t xml:space="preserve">, </w:t>
      </w:r>
      <w:r w:rsidRPr="00596515">
        <w:rPr>
          <w:rFonts w:cs="FrutigerCE-Light"/>
          <w:sz w:val="16"/>
          <w:szCs w:val="16"/>
        </w:rPr>
        <w:t xml:space="preserve">mzdové </w:t>
      </w:r>
      <w:r>
        <w:rPr>
          <w:rFonts w:cs="FrutigerCE-Light"/>
          <w:sz w:val="16"/>
          <w:szCs w:val="16"/>
        </w:rPr>
        <w:t xml:space="preserve">a jiné </w:t>
      </w:r>
      <w:r w:rsidRPr="00596515">
        <w:rPr>
          <w:rFonts w:cs="FrutigerCE-Light"/>
          <w:sz w:val="16"/>
          <w:szCs w:val="16"/>
        </w:rPr>
        <w:t xml:space="preserve">náklady techniků </w:t>
      </w:r>
      <w:r>
        <w:rPr>
          <w:rFonts w:cs="FrutigerCE-Light"/>
          <w:sz w:val="16"/>
          <w:szCs w:val="16"/>
        </w:rPr>
        <w:t>nebo</w:t>
      </w:r>
      <w:r w:rsidRPr="00596515">
        <w:rPr>
          <w:rFonts w:cs="FrutigerCE-Light"/>
          <w:sz w:val="16"/>
          <w:szCs w:val="16"/>
        </w:rPr>
        <w:t xml:space="preserve"> </w:t>
      </w:r>
      <w:r>
        <w:rPr>
          <w:rFonts w:cs="FrutigerCE-Light"/>
          <w:sz w:val="16"/>
          <w:szCs w:val="16"/>
        </w:rPr>
        <w:t xml:space="preserve">jiných </w:t>
      </w:r>
      <w:r w:rsidRPr="00596515">
        <w:rPr>
          <w:rFonts w:cs="FrutigerCE-Light"/>
          <w:sz w:val="16"/>
          <w:szCs w:val="16"/>
        </w:rPr>
        <w:t>expert</w:t>
      </w:r>
      <w:r>
        <w:rPr>
          <w:rFonts w:cs="FrutigerCE-Light"/>
          <w:sz w:val="16"/>
          <w:szCs w:val="16"/>
        </w:rPr>
        <w:t>ních pracovníků, vč.</w:t>
      </w:r>
      <w:r w:rsidR="00DA2534">
        <w:rPr>
          <w:rFonts w:cs="FrutigerCE-Light"/>
          <w:sz w:val="16"/>
          <w:szCs w:val="16"/>
        </w:rPr>
        <w:t> </w:t>
      </w:r>
      <w:r>
        <w:rPr>
          <w:rFonts w:cs="FrutigerCE-Light"/>
          <w:sz w:val="16"/>
          <w:szCs w:val="16"/>
        </w:rPr>
        <w:t>dopravy ze zahraničí či letecké dopravy a přepravy apod.)</w:t>
      </w:r>
      <w:r w:rsidR="00DA2534">
        <w:rPr>
          <w:rFonts w:cs="FrutigerCE-Light"/>
          <w:sz w:val="16"/>
          <w:szCs w:val="16"/>
        </w:rPr>
        <w:t>,</w:t>
      </w:r>
      <w:r>
        <w:rPr>
          <w:rFonts w:cs="FrutigerCE-Light"/>
          <w:sz w:val="16"/>
          <w:szCs w:val="16"/>
        </w:rPr>
        <w:t xml:space="preserve"> a to až do částky, o kterou se v důsledku jejich vynaložení sníží pojistné plnění z uvedeného pojištění přerušení či omezení provozu.</w:t>
      </w:r>
    </w:p>
    <w:bookmarkEnd w:id="1"/>
    <w:p w14:paraId="13E2AC96" w14:textId="6616EEAC" w:rsidR="001B6162" w:rsidRDefault="001B6162" w:rsidP="001B6162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Uvedení jedné částky pojistného v tabulce „Cenová specifikace“ </w:t>
      </w:r>
      <w:r w:rsidR="007222AA">
        <w:rPr>
          <w:rFonts w:cs="FrutigerCE-Light"/>
          <w:sz w:val="16"/>
          <w:szCs w:val="16"/>
        </w:rPr>
        <w:t xml:space="preserve">za pojištění poř. č. </w:t>
      </w:r>
      <w:del w:id="2" w:author="Zbynek Kros" w:date="2022-07-03T18:30:00Z">
        <w:r w:rsidR="007222AA" w:rsidDel="005E3F67">
          <w:rPr>
            <w:rFonts w:cs="FrutigerCE-Light"/>
            <w:sz w:val="16"/>
            <w:szCs w:val="16"/>
          </w:rPr>
          <w:delText xml:space="preserve">22 </w:delText>
        </w:r>
      </w:del>
      <w:ins w:id="3" w:author="Zbynek Kros" w:date="2022-07-03T18:30:00Z">
        <w:r w:rsidR="005E3F67">
          <w:rPr>
            <w:rFonts w:cs="FrutigerCE-Light"/>
            <w:sz w:val="16"/>
            <w:szCs w:val="16"/>
          </w:rPr>
          <w:t>2</w:t>
        </w:r>
        <w:r w:rsidR="005E3F67">
          <w:rPr>
            <w:rFonts w:cs="FrutigerCE-Light"/>
            <w:sz w:val="16"/>
            <w:szCs w:val="16"/>
          </w:rPr>
          <w:t>1</w:t>
        </w:r>
        <w:r w:rsidR="005E3F67">
          <w:rPr>
            <w:rFonts w:cs="FrutigerCE-Light"/>
            <w:sz w:val="16"/>
            <w:szCs w:val="16"/>
          </w:rPr>
          <w:t xml:space="preserve"> </w:t>
        </w:r>
      </w:ins>
      <w:r w:rsidR="007222AA">
        <w:rPr>
          <w:rFonts w:cs="FrutigerCE-Light"/>
          <w:sz w:val="16"/>
          <w:szCs w:val="16"/>
        </w:rPr>
        <w:t xml:space="preserve">– </w:t>
      </w:r>
      <w:del w:id="4" w:author="Zbynek Kros" w:date="2022-07-03T18:30:00Z">
        <w:r w:rsidR="007222AA" w:rsidDel="005E3F67">
          <w:rPr>
            <w:rFonts w:cs="FrutigerCE-Light"/>
            <w:sz w:val="16"/>
            <w:szCs w:val="16"/>
          </w:rPr>
          <w:delText xml:space="preserve">24 </w:delText>
        </w:r>
      </w:del>
      <w:ins w:id="5" w:author="Zbynek Kros" w:date="2022-07-03T18:30:00Z">
        <w:r w:rsidR="005E3F67">
          <w:rPr>
            <w:rFonts w:cs="FrutigerCE-Light"/>
            <w:sz w:val="16"/>
            <w:szCs w:val="16"/>
          </w:rPr>
          <w:t>2</w:t>
        </w:r>
        <w:r w:rsidR="005E3F67">
          <w:rPr>
            <w:rFonts w:cs="FrutigerCE-Light"/>
            <w:sz w:val="16"/>
            <w:szCs w:val="16"/>
          </w:rPr>
          <w:t>3</w:t>
        </w:r>
        <w:r w:rsidR="005E3F67">
          <w:rPr>
            <w:rFonts w:cs="FrutigerCE-Light"/>
            <w:sz w:val="16"/>
            <w:szCs w:val="16"/>
          </w:rPr>
          <w:t xml:space="preserve"> </w:t>
        </w:r>
      </w:ins>
      <w:r>
        <w:rPr>
          <w:rFonts w:cs="FrutigerCE-Light"/>
          <w:sz w:val="16"/>
          <w:szCs w:val="16"/>
        </w:rPr>
        <w:t>je akceptovatelné pouze za podmínky, že případné změny v </w:t>
      </w:r>
      <w:r w:rsidR="007222AA">
        <w:rPr>
          <w:rFonts w:cs="FrutigerCE-Light"/>
          <w:sz w:val="16"/>
          <w:szCs w:val="16"/>
        </w:rPr>
        <w:t xml:space="preserve">tabulkách příloh č. 1 a č. 2 </w:t>
      </w:r>
      <w:r>
        <w:rPr>
          <w:rFonts w:cs="FrutigerCE-Light"/>
          <w:sz w:val="16"/>
          <w:szCs w:val="16"/>
        </w:rPr>
        <w:t>vztahující se k </w:t>
      </w:r>
      <w:r w:rsidR="007829E1">
        <w:rPr>
          <w:rFonts w:cs="FrutigerCE-Light"/>
          <w:sz w:val="16"/>
          <w:szCs w:val="16"/>
        </w:rPr>
        <w:t xml:space="preserve">předmětům </w:t>
      </w:r>
      <w:r>
        <w:rPr>
          <w:rFonts w:cs="FrutigerCE-Light"/>
          <w:sz w:val="16"/>
          <w:szCs w:val="16"/>
        </w:rPr>
        <w:t xml:space="preserve">pojištění č. </w:t>
      </w:r>
      <w:del w:id="6" w:author="Zbynek Kros" w:date="2022-07-03T18:31:00Z">
        <w:r w:rsidR="007829E1" w:rsidDel="005E3F67">
          <w:rPr>
            <w:rFonts w:cs="FrutigerCE-Light"/>
            <w:sz w:val="16"/>
            <w:szCs w:val="16"/>
          </w:rPr>
          <w:delText xml:space="preserve">24 </w:delText>
        </w:r>
      </w:del>
      <w:ins w:id="7" w:author="Zbynek Kros" w:date="2022-07-03T18:31:00Z">
        <w:r w:rsidR="005E3F67">
          <w:rPr>
            <w:rFonts w:cs="FrutigerCE-Light"/>
            <w:sz w:val="16"/>
            <w:szCs w:val="16"/>
          </w:rPr>
          <w:t>2</w:t>
        </w:r>
        <w:r w:rsidR="005E3F67">
          <w:rPr>
            <w:rFonts w:cs="FrutigerCE-Light"/>
            <w:sz w:val="16"/>
            <w:szCs w:val="16"/>
          </w:rPr>
          <w:t>3</w:t>
        </w:r>
        <w:r w:rsidR="005E3F67">
          <w:rPr>
            <w:rFonts w:cs="FrutigerCE-Light"/>
            <w:sz w:val="16"/>
            <w:szCs w:val="16"/>
          </w:rPr>
          <w:t xml:space="preserve"> </w:t>
        </w:r>
      </w:ins>
      <w:r w:rsidR="007829E1">
        <w:rPr>
          <w:rFonts w:cs="FrutigerCE-Light"/>
          <w:sz w:val="16"/>
          <w:szCs w:val="16"/>
        </w:rPr>
        <w:t xml:space="preserve">a č. </w:t>
      </w:r>
      <w:del w:id="8" w:author="Zbynek Kros" w:date="2022-07-03T18:31:00Z">
        <w:r w:rsidR="007829E1" w:rsidDel="005E3F67">
          <w:rPr>
            <w:rFonts w:cs="FrutigerCE-Light"/>
            <w:sz w:val="16"/>
            <w:szCs w:val="16"/>
          </w:rPr>
          <w:delText>23</w:delText>
        </w:r>
        <w:r w:rsidDel="005E3F67">
          <w:rPr>
            <w:rFonts w:cs="FrutigerCE-Light"/>
            <w:sz w:val="16"/>
            <w:szCs w:val="16"/>
          </w:rPr>
          <w:delText xml:space="preserve"> </w:delText>
        </w:r>
      </w:del>
      <w:ins w:id="9" w:author="Zbynek Kros" w:date="2022-07-03T18:31:00Z">
        <w:r w:rsidR="005E3F67">
          <w:rPr>
            <w:rFonts w:cs="FrutigerCE-Light"/>
            <w:sz w:val="16"/>
            <w:szCs w:val="16"/>
          </w:rPr>
          <w:t>2</w:t>
        </w:r>
        <w:r w:rsidR="005E3F67">
          <w:rPr>
            <w:rFonts w:cs="FrutigerCE-Light"/>
            <w:sz w:val="16"/>
            <w:szCs w:val="16"/>
          </w:rPr>
          <w:t>2</w:t>
        </w:r>
        <w:r w:rsidR="005E3F67">
          <w:rPr>
            <w:rFonts w:cs="FrutigerCE-Light"/>
            <w:sz w:val="16"/>
            <w:szCs w:val="16"/>
          </w:rPr>
          <w:t xml:space="preserve"> </w:t>
        </w:r>
      </w:ins>
      <w:r>
        <w:rPr>
          <w:rFonts w:cs="FrutigerCE-Light"/>
          <w:sz w:val="16"/>
          <w:szCs w:val="16"/>
        </w:rPr>
        <w:t>nastalé v průběhu plnění zakázky nebudou mít vliv na výši pojistného. V opačném případě je nezbytné vyplnit roční pojistné pro předmět</w:t>
      </w:r>
      <w:r w:rsidR="007222AA">
        <w:rPr>
          <w:rFonts w:cs="FrutigerCE-Light"/>
          <w:sz w:val="16"/>
          <w:szCs w:val="16"/>
        </w:rPr>
        <w:t>y</w:t>
      </w:r>
      <w:r>
        <w:rPr>
          <w:rFonts w:cs="FrutigerCE-Light"/>
          <w:sz w:val="16"/>
          <w:szCs w:val="16"/>
        </w:rPr>
        <w:t xml:space="preserve"> pojištění č. </w:t>
      </w:r>
      <w:del w:id="10" w:author="Zbynek Kros" w:date="2022-07-03T18:31:00Z">
        <w:r w:rsidR="007222AA" w:rsidDel="005E3F67">
          <w:rPr>
            <w:rFonts w:cs="FrutigerCE-Light"/>
            <w:sz w:val="16"/>
            <w:szCs w:val="16"/>
          </w:rPr>
          <w:delText xml:space="preserve">22 </w:delText>
        </w:r>
      </w:del>
      <w:ins w:id="11" w:author="Zbynek Kros" w:date="2022-07-03T18:31:00Z">
        <w:r w:rsidR="005E3F67">
          <w:rPr>
            <w:rFonts w:cs="FrutigerCE-Light"/>
            <w:sz w:val="16"/>
            <w:szCs w:val="16"/>
          </w:rPr>
          <w:t>2</w:t>
        </w:r>
        <w:r w:rsidR="005E3F67">
          <w:rPr>
            <w:rFonts w:cs="FrutigerCE-Light"/>
            <w:sz w:val="16"/>
            <w:szCs w:val="16"/>
          </w:rPr>
          <w:t>1</w:t>
        </w:r>
        <w:r w:rsidR="005E3F67">
          <w:rPr>
            <w:rFonts w:cs="FrutigerCE-Light"/>
            <w:sz w:val="16"/>
            <w:szCs w:val="16"/>
          </w:rPr>
          <w:t xml:space="preserve"> </w:t>
        </w:r>
      </w:ins>
      <w:r w:rsidR="007222AA">
        <w:rPr>
          <w:rFonts w:cs="FrutigerCE-Light"/>
          <w:sz w:val="16"/>
          <w:szCs w:val="16"/>
        </w:rPr>
        <w:t xml:space="preserve">– </w:t>
      </w:r>
      <w:del w:id="12" w:author="Zbynek Kros" w:date="2022-07-03T18:31:00Z">
        <w:r w:rsidR="007222AA" w:rsidDel="005E3F67">
          <w:rPr>
            <w:rFonts w:cs="FrutigerCE-Light"/>
            <w:sz w:val="16"/>
            <w:szCs w:val="16"/>
          </w:rPr>
          <w:delText xml:space="preserve">24 </w:delText>
        </w:r>
      </w:del>
      <w:ins w:id="13" w:author="Zbynek Kros" w:date="2022-07-03T18:31:00Z">
        <w:r w:rsidR="005E3F67">
          <w:rPr>
            <w:rFonts w:cs="FrutigerCE-Light"/>
            <w:sz w:val="16"/>
            <w:szCs w:val="16"/>
          </w:rPr>
          <w:t>2</w:t>
        </w:r>
        <w:r w:rsidR="005E3F67">
          <w:rPr>
            <w:rFonts w:cs="FrutigerCE-Light"/>
            <w:sz w:val="16"/>
            <w:szCs w:val="16"/>
          </w:rPr>
          <w:t>3</w:t>
        </w:r>
        <w:r w:rsidR="005E3F67">
          <w:rPr>
            <w:rFonts w:cs="FrutigerCE-Light"/>
            <w:sz w:val="16"/>
            <w:szCs w:val="16"/>
          </w:rPr>
          <w:t xml:space="preserve"> </w:t>
        </w:r>
      </w:ins>
      <w:r>
        <w:rPr>
          <w:rFonts w:cs="FrutigerCE-Light"/>
          <w:sz w:val="16"/>
          <w:szCs w:val="16"/>
        </w:rPr>
        <w:t>samostatně.</w:t>
      </w:r>
      <w:r w:rsidR="007222AA">
        <w:rPr>
          <w:rFonts w:cs="FrutigerCE-Light"/>
          <w:sz w:val="16"/>
          <w:szCs w:val="16"/>
        </w:rPr>
        <w:t xml:space="preserve"> </w:t>
      </w:r>
    </w:p>
    <w:p w14:paraId="7A03BCEC" w14:textId="77777777" w:rsidR="00455D55" w:rsidRDefault="00455D55" w:rsidP="008E4FF5">
      <w:pPr>
        <w:autoSpaceDE w:val="0"/>
        <w:autoSpaceDN w:val="0"/>
        <w:adjustRightInd w:val="0"/>
        <w:spacing w:after="0" w:line="240" w:lineRule="auto"/>
        <w:jc w:val="both"/>
        <w:rPr>
          <w:rFonts w:cs="FrutigerCE-Light"/>
          <w:sz w:val="16"/>
          <w:szCs w:val="16"/>
        </w:rPr>
      </w:pPr>
    </w:p>
    <w:p w14:paraId="0EDF70B1" w14:textId="77777777" w:rsidR="008834AA" w:rsidRDefault="008834AA" w:rsidP="00FF2F58">
      <w:pPr>
        <w:autoSpaceDE w:val="0"/>
        <w:autoSpaceDN w:val="0"/>
        <w:adjustRightInd w:val="0"/>
        <w:spacing w:after="120" w:line="240" w:lineRule="auto"/>
        <w:jc w:val="both"/>
        <w:rPr>
          <w:b/>
          <w:sz w:val="16"/>
          <w:szCs w:val="16"/>
        </w:rPr>
      </w:pPr>
    </w:p>
    <w:p w14:paraId="3CD64F1E" w14:textId="77777777" w:rsidR="00C02378" w:rsidRDefault="00C02378">
      <w:pPr>
        <w:rPr>
          <w:b/>
          <w:sz w:val="16"/>
          <w:szCs w:val="16"/>
        </w:rPr>
      </w:pPr>
      <w:r>
        <w:rPr>
          <w:b/>
          <w:sz w:val="16"/>
          <w:szCs w:val="16"/>
        </w:rPr>
        <w:br w:type="page"/>
      </w:r>
    </w:p>
    <w:p w14:paraId="2CF2FC5C" w14:textId="6D825A7D" w:rsidR="00A26225" w:rsidRPr="00A26225" w:rsidRDefault="00A26225" w:rsidP="00A26225">
      <w:pPr>
        <w:rPr>
          <w:b/>
          <w:sz w:val="16"/>
          <w:szCs w:val="16"/>
        </w:rPr>
      </w:pPr>
      <w:r w:rsidRPr="00A26225">
        <w:rPr>
          <w:b/>
          <w:sz w:val="16"/>
          <w:szCs w:val="16"/>
        </w:rPr>
        <w:lastRenderedPageBreak/>
        <w:t>Přehled pojistných událostí</w:t>
      </w:r>
    </w:p>
    <w:tbl>
      <w:tblPr>
        <w:tblW w:w="8716" w:type="dxa"/>
        <w:tblInd w:w="4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9"/>
        <w:gridCol w:w="3579"/>
        <w:gridCol w:w="3058"/>
      </w:tblGrid>
      <w:tr w:rsidR="00570538" w:rsidRPr="004C0A2F" w14:paraId="23686168" w14:textId="77777777" w:rsidTr="00570538">
        <w:trPr>
          <w:trHeight w:val="284"/>
        </w:trPr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36D9D59B" w14:textId="77777777" w:rsidR="00570538" w:rsidRPr="004C0A2F" w:rsidRDefault="00570538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E4638A" w14:textId="77777777" w:rsidR="00570538" w:rsidRPr="004C0A2F" w:rsidRDefault="00570538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Počet pojistných událostí</w:t>
            </w:r>
          </w:p>
        </w:tc>
        <w:tc>
          <w:tcPr>
            <w:tcW w:w="3028" w:type="dxa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DCB82DF" w14:textId="77777777" w:rsidR="00570538" w:rsidRPr="004C0A2F" w:rsidRDefault="00570538" w:rsidP="00B121A3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Výplata pojistného plnění v Kč</w:t>
            </w:r>
          </w:p>
        </w:tc>
      </w:tr>
      <w:tr w:rsidR="00570538" w:rsidRPr="00C00B62" w14:paraId="1F02F4A9" w14:textId="77777777" w:rsidTr="00570538">
        <w:trPr>
          <w:trHeight w:val="284"/>
        </w:trPr>
        <w:tc>
          <w:tcPr>
            <w:tcW w:w="20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95B0" w14:textId="77777777" w:rsidR="00570538" w:rsidRPr="004C0A2F" w:rsidRDefault="00570538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</w:t>
            </w:r>
            <w:r>
              <w:rPr>
                <w:rFonts w:cs="Arial"/>
                <w:b/>
                <w:sz w:val="16"/>
                <w:szCs w:val="16"/>
              </w:rPr>
              <w:t>6</w:t>
            </w:r>
          </w:p>
        </w:tc>
        <w:tc>
          <w:tcPr>
            <w:tcW w:w="35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48901" w14:textId="77777777" w:rsidR="00570538" w:rsidRPr="00C00B62" w:rsidRDefault="00570538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5FD8E62B" w14:textId="77777777" w:rsidR="00570538" w:rsidRPr="00C00B62" w:rsidRDefault="00570538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194 442,-</w:t>
            </w:r>
          </w:p>
        </w:tc>
      </w:tr>
      <w:tr w:rsidR="00570538" w:rsidRPr="00C00B62" w14:paraId="76F7B4FA" w14:textId="77777777" w:rsidTr="00570538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C698" w14:textId="77777777" w:rsidR="00570538" w:rsidRPr="004C0A2F" w:rsidRDefault="00570538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</w:t>
            </w:r>
            <w:r>
              <w:rPr>
                <w:rFonts w:cs="Arial"/>
                <w:b/>
                <w:sz w:val="16"/>
                <w:szCs w:val="16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F8ED6" w14:textId="77777777" w:rsidR="00570538" w:rsidRPr="00C00B62" w:rsidRDefault="00570538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1C976483" w14:textId="77777777" w:rsidR="00570538" w:rsidRPr="00C00B62" w:rsidRDefault="00570538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1 261 902,-</w:t>
            </w:r>
          </w:p>
        </w:tc>
      </w:tr>
      <w:tr w:rsidR="00570538" w:rsidRPr="00C00B62" w14:paraId="34575A24" w14:textId="77777777" w:rsidTr="00570538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CE4A" w14:textId="77777777" w:rsidR="00570538" w:rsidRPr="004C0A2F" w:rsidRDefault="00570538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</w:t>
            </w:r>
            <w:r>
              <w:rPr>
                <w:rFonts w:cs="Arial"/>
                <w:b/>
                <w:sz w:val="16"/>
                <w:szCs w:val="16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49CEA" w14:textId="77777777" w:rsidR="00570538" w:rsidRPr="00C00B62" w:rsidRDefault="00570538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5684810B" w14:textId="77777777" w:rsidR="00570538" w:rsidRPr="00C00B62" w:rsidRDefault="00570538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149 568,-</w:t>
            </w:r>
          </w:p>
        </w:tc>
      </w:tr>
      <w:tr w:rsidR="00570538" w:rsidRPr="00C00B62" w14:paraId="2922EA20" w14:textId="77777777" w:rsidTr="00570538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D413" w14:textId="77777777" w:rsidR="00570538" w:rsidRPr="004C0A2F" w:rsidRDefault="00570538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</w:t>
            </w:r>
            <w:r>
              <w:rPr>
                <w:rFonts w:cs="Arial"/>
                <w:b/>
                <w:sz w:val="16"/>
                <w:szCs w:val="16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98AD5" w14:textId="77777777" w:rsidR="00570538" w:rsidRPr="00C00B62" w:rsidRDefault="00570538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320FF47B" w14:textId="1A6FD22D" w:rsidR="00570538" w:rsidRPr="00C00B62" w:rsidRDefault="00D1555B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115 578</w:t>
            </w:r>
            <w:r w:rsidR="00570538">
              <w:rPr>
                <w:rFonts w:cs="Arial"/>
                <w:sz w:val="16"/>
                <w:szCs w:val="16"/>
              </w:rPr>
              <w:t>,-</w:t>
            </w:r>
          </w:p>
        </w:tc>
      </w:tr>
      <w:tr w:rsidR="00570538" w:rsidRPr="00C00B62" w14:paraId="576EFC63" w14:textId="77777777" w:rsidTr="00570538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A67E" w14:textId="77777777" w:rsidR="00570538" w:rsidRPr="004C0A2F" w:rsidRDefault="00570538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</w:t>
            </w:r>
            <w:r>
              <w:rPr>
                <w:rFonts w:cs="Arial"/>
                <w:b/>
                <w:sz w:val="16"/>
                <w:szCs w:val="16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BF396" w14:textId="77777777" w:rsidR="00570538" w:rsidRDefault="00570538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</w:p>
          <w:p w14:paraId="3D8C83BB" w14:textId="77777777" w:rsidR="00570538" w:rsidRPr="00D501BF" w:rsidRDefault="00570538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+ 2 neuzavřené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52A6664A" w14:textId="77777777" w:rsidR="00570538" w:rsidRDefault="00570538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467 180,-</w:t>
            </w:r>
          </w:p>
          <w:p w14:paraId="54AEF80D" w14:textId="72F80D7E" w:rsidR="00570538" w:rsidRPr="00C00B62" w:rsidRDefault="00570538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+ rezerva 1 4</w:t>
            </w:r>
            <w:r w:rsidR="00D1555B">
              <w:rPr>
                <w:rFonts w:cs="Arial"/>
                <w:sz w:val="16"/>
                <w:szCs w:val="16"/>
              </w:rPr>
              <w:t>0</w:t>
            </w:r>
            <w:r>
              <w:rPr>
                <w:rFonts w:cs="Arial"/>
                <w:sz w:val="16"/>
                <w:szCs w:val="16"/>
              </w:rPr>
              <w:t>0 000,-</w:t>
            </w:r>
          </w:p>
        </w:tc>
      </w:tr>
      <w:tr w:rsidR="00570538" w:rsidRPr="00C00B62" w14:paraId="359E5F9A" w14:textId="77777777" w:rsidTr="00570538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550DC" w14:textId="77777777" w:rsidR="00570538" w:rsidRPr="004C0A2F" w:rsidRDefault="00570538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2021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BDB2B" w14:textId="77777777" w:rsidR="00570538" w:rsidRDefault="00570538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963D2E4" w14:textId="77777777" w:rsidR="00570538" w:rsidRDefault="00570538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85 787,-</w:t>
            </w:r>
          </w:p>
        </w:tc>
      </w:tr>
      <w:tr w:rsidR="00570538" w:rsidRPr="00C00B62" w14:paraId="251776B3" w14:textId="77777777" w:rsidTr="00570538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17C66A91" w14:textId="77777777" w:rsidR="00570538" w:rsidRPr="004C0A2F" w:rsidRDefault="00570538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1-5/2022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F30B6D" w14:textId="77777777" w:rsidR="00570538" w:rsidRDefault="00570538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neuzavřené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40A2AC4" w14:textId="13853851" w:rsidR="00570538" w:rsidRDefault="00570538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rezerva 1</w:t>
            </w:r>
            <w:r w:rsidR="00D1555B">
              <w:rPr>
                <w:rFonts w:cs="Arial"/>
                <w:sz w:val="16"/>
                <w:szCs w:val="16"/>
              </w:rPr>
              <w:t> </w:t>
            </w:r>
            <w:r>
              <w:rPr>
                <w:rFonts w:cs="Arial"/>
                <w:sz w:val="16"/>
                <w:szCs w:val="16"/>
              </w:rPr>
              <w:t>050 000,-</w:t>
            </w:r>
          </w:p>
        </w:tc>
      </w:tr>
      <w:tr w:rsidR="00570538" w:rsidRPr="00C00B62" w14:paraId="49706447" w14:textId="77777777" w:rsidTr="00570538">
        <w:trPr>
          <w:trHeight w:val="284"/>
        </w:trPr>
        <w:tc>
          <w:tcPr>
            <w:tcW w:w="2059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316E2C" w14:textId="77777777" w:rsidR="00570538" w:rsidRPr="004C0A2F" w:rsidRDefault="00570538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Celkem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C49DA" w14:textId="3453DF8E" w:rsidR="00570538" w:rsidRDefault="00570538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</w:t>
            </w:r>
            <w:r w:rsidR="00E7280D">
              <w:rPr>
                <w:rFonts w:cs="Arial"/>
                <w:sz w:val="16"/>
                <w:szCs w:val="16"/>
              </w:rPr>
              <w:t xml:space="preserve"> + 4 neuzavřené</w:t>
            </w:r>
          </w:p>
        </w:tc>
        <w:tc>
          <w:tcPr>
            <w:tcW w:w="3028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168A0F0F" w14:textId="252DC6BD" w:rsidR="00570538" w:rsidRDefault="009368FE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2 </w:t>
            </w:r>
            <w:r w:rsidR="00E7280D">
              <w:rPr>
                <w:rFonts w:cs="Arial"/>
                <w:sz w:val="16"/>
                <w:szCs w:val="16"/>
              </w:rPr>
              <w:t>274</w:t>
            </w:r>
            <w:r>
              <w:rPr>
                <w:rFonts w:cs="Arial"/>
                <w:sz w:val="16"/>
                <w:szCs w:val="16"/>
              </w:rPr>
              <w:t> 457</w:t>
            </w:r>
            <w:r w:rsidR="00570538">
              <w:rPr>
                <w:rFonts w:cs="Arial"/>
                <w:sz w:val="16"/>
                <w:szCs w:val="16"/>
              </w:rPr>
              <w:t xml:space="preserve">,- + rezerva </w:t>
            </w:r>
            <w:r w:rsidR="006038F3">
              <w:rPr>
                <w:rFonts w:cs="Arial"/>
                <w:sz w:val="16"/>
                <w:szCs w:val="16"/>
              </w:rPr>
              <w:t>2 4</w:t>
            </w:r>
            <w:r w:rsidR="00D1555B">
              <w:rPr>
                <w:rFonts w:cs="Arial"/>
                <w:sz w:val="16"/>
                <w:szCs w:val="16"/>
              </w:rPr>
              <w:t>5</w:t>
            </w:r>
            <w:r w:rsidR="006038F3">
              <w:rPr>
                <w:rFonts w:cs="Arial"/>
                <w:sz w:val="16"/>
                <w:szCs w:val="16"/>
              </w:rPr>
              <w:t>0 000</w:t>
            </w:r>
            <w:r w:rsidR="00570538">
              <w:rPr>
                <w:rFonts w:cs="Arial"/>
                <w:sz w:val="16"/>
                <w:szCs w:val="16"/>
              </w:rPr>
              <w:t>,-</w:t>
            </w:r>
          </w:p>
        </w:tc>
      </w:tr>
    </w:tbl>
    <w:p w14:paraId="15580DC6" w14:textId="77777777" w:rsidR="00A26225" w:rsidRDefault="00A26225" w:rsidP="002D1CB7">
      <w:pPr>
        <w:autoSpaceDE w:val="0"/>
        <w:autoSpaceDN w:val="0"/>
        <w:adjustRightInd w:val="0"/>
        <w:spacing w:after="0" w:line="240" w:lineRule="auto"/>
        <w:rPr>
          <w:rFonts w:cs="FrutigerCE-Light"/>
          <w:sz w:val="16"/>
          <w:szCs w:val="16"/>
        </w:rPr>
      </w:pPr>
    </w:p>
    <w:sectPr w:rsidR="00A26225" w:rsidSect="003550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85FDA" w14:textId="77777777" w:rsidR="005B6367" w:rsidRDefault="005B6367" w:rsidP="002F224A">
      <w:pPr>
        <w:spacing w:after="0" w:line="240" w:lineRule="auto"/>
      </w:pPr>
      <w:r>
        <w:separator/>
      </w:r>
    </w:p>
  </w:endnote>
  <w:endnote w:type="continuationSeparator" w:id="0">
    <w:p w14:paraId="54E885D7" w14:textId="77777777" w:rsidR="005B6367" w:rsidRDefault="005B6367" w:rsidP="002F2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CE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lianzSansLigh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B1998" w14:textId="77777777" w:rsidR="00FD691E" w:rsidRDefault="00FD69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0183032"/>
      <w:docPartObj>
        <w:docPartGallery w:val="Page Numbers (Bottom of Page)"/>
        <w:docPartUnique/>
      </w:docPartObj>
    </w:sdtPr>
    <w:sdtEndPr/>
    <w:sdtContent>
      <w:p w14:paraId="47E9FBF0" w14:textId="77777777" w:rsidR="002F224A" w:rsidRDefault="00021870">
        <w:pPr>
          <w:pStyle w:val="Zpat"/>
          <w:jc w:val="right"/>
        </w:pPr>
        <w:r w:rsidRPr="002F224A">
          <w:rPr>
            <w:sz w:val="18"/>
            <w:szCs w:val="18"/>
          </w:rPr>
          <w:fldChar w:fldCharType="begin"/>
        </w:r>
        <w:r w:rsidR="002F224A" w:rsidRPr="002F224A">
          <w:rPr>
            <w:sz w:val="18"/>
            <w:szCs w:val="18"/>
          </w:rPr>
          <w:instrText xml:space="preserve"> PAGE   \* MERGEFORMAT </w:instrText>
        </w:r>
        <w:r w:rsidRPr="002F224A">
          <w:rPr>
            <w:sz w:val="18"/>
            <w:szCs w:val="18"/>
          </w:rPr>
          <w:fldChar w:fldCharType="separate"/>
        </w:r>
        <w:r w:rsidR="00B35226">
          <w:rPr>
            <w:noProof/>
            <w:sz w:val="18"/>
            <w:szCs w:val="18"/>
          </w:rPr>
          <w:t>10</w:t>
        </w:r>
        <w:r w:rsidRPr="002F224A">
          <w:rPr>
            <w:sz w:val="18"/>
            <w:szCs w:val="18"/>
          </w:rPr>
          <w:fldChar w:fldCharType="end"/>
        </w:r>
      </w:p>
    </w:sdtContent>
  </w:sdt>
  <w:p w14:paraId="76730FAF" w14:textId="77777777" w:rsidR="002F224A" w:rsidRDefault="002F224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CD144" w14:textId="77777777" w:rsidR="00FD691E" w:rsidRDefault="00FD69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2AB27" w14:textId="77777777" w:rsidR="005B6367" w:rsidRDefault="005B6367" w:rsidP="002F224A">
      <w:pPr>
        <w:spacing w:after="0" w:line="240" w:lineRule="auto"/>
      </w:pPr>
      <w:r>
        <w:separator/>
      </w:r>
    </w:p>
  </w:footnote>
  <w:footnote w:type="continuationSeparator" w:id="0">
    <w:p w14:paraId="2C72A1B3" w14:textId="77777777" w:rsidR="005B6367" w:rsidRDefault="005B6367" w:rsidP="002F2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1F401" w14:textId="77777777" w:rsidR="00FD691E" w:rsidRDefault="00FD69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1EC39" w14:textId="77777777" w:rsidR="00FD691E" w:rsidRDefault="00FD691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679BA" w14:textId="77777777" w:rsidR="00FD691E" w:rsidRDefault="00FD691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2403D"/>
    <w:multiLevelType w:val="hybridMultilevel"/>
    <w:tmpl w:val="5936D5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81303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bynek Kros">
    <w15:presenceInfo w15:providerId="Windows Live" w15:userId="b28a7a92db699e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AB5"/>
    <w:rsid w:val="00021870"/>
    <w:rsid w:val="00053336"/>
    <w:rsid w:val="000645FE"/>
    <w:rsid w:val="000C5E69"/>
    <w:rsid w:val="000C604A"/>
    <w:rsid w:val="000F1CB4"/>
    <w:rsid w:val="001034D6"/>
    <w:rsid w:val="001128A4"/>
    <w:rsid w:val="0011686D"/>
    <w:rsid w:val="001234BA"/>
    <w:rsid w:val="001239E1"/>
    <w:rsid w:val="00140621"/>
    <w:rsid w:val="00143C10"/>
    <w:rsid w:val="0018374C"/>
    <w:rsid w:val="001B40B9"/>
    <w:rsid w:val="001B6162"/>
    <w:rsid w:val="00206EF0"/>
    <w:rsid w:val="0021243B"/>
    <w:rsid w:val="00245E1A"/>
    <w:rsid w:val="00246FA4"/>
    <w:rsid w:val="00251C62"/>
    <w:rsid w:val="00277E11"/>
    <w:rsid w:val="002C12EC"/>
    <w:rsid w:val="002D1CB7"/>
    <w:rsid w:val="002F224A"/>
    <w:rsid w:val="002F3EB5"/>
    <w:rsid w:val="002F450A"/>
    <w:rsid w:val="00314163"/>
    <w:rsid w:val="003550A7"/>
    <w:rsid w:val="00366909"/>
    <w:rsid w:val="00373987"/>
    <w:rsid w:val="003743FE"/>
    <w:rsid w:val="003836BD"/>
    <w:rsid w:val="0038487B"/>
    <w:rsid w:val="00395AB5"/>
    <w:rsid w:val="003A60B5"/>
    <w:rsid w:val="003A74E0"/>
    <w:rsid w:val="003C2CCA"/>
    <w:rsid w:val="003D202C"/>
    <w:rsid w:val="003D60D4"/>
    <w:rsid w:val="003F44D7"/>
    <w:rsid w:val="00403A85"/>
    <w:rsid w:val="00422F39"/>
    <w:rsid w:val="00431CA9"/>
    <w:rsid w:val="00432B22"/>
    <w:rsid w:val="00455D55"/>
    <w:rsid w:val="00467F65"/>
    <w:rsid w:val="00470515"/>
    <w:rsid w:val="004848F7"/>
    <w:rsid w:val="00486004"/>
    <w:rsid w:val="004962A1"/>
    <w:rsid w:val="004C188E"/>
    <w:rsid w:val="00525159"/>
    <w:rsid w:val="00552630"/>
    <w:rsid w:val="00570538"/>
    <w:rsid w:val="0057248E"/>
    <w:rsid w:val="00572588"/>
    <w:rsid w:val="00573F5F"/>
    <w:rsid w:val="0059517C"/>
    <w:rsid w:val="005B4A14"/>
    <w:rsid w:val="005B6367"/>
    <w:rsid w:val="005E3F67"/>
    <w:rsid w:val="005F29F8"/>
    <w:rsid w:val="006038F3"/>
    <w:rsid w:val="00641531"/>
    <w:rsid w:val="00671503"/>
    <w:rsid w:val="00694A2E"/>
    <w:rsid w:val="00695A67"/>
    <w:rsid w:val="006B607E"/>
    <w:rsid w:val="006C3F0D"/>
    <w:rsid w:val="00700AA4"/>
    <w:rsid w:val="007222AA"/>
    <w:rsid w:val="00730ABD"/>
    <w:rsid w:val="0075782D"/>
    <w:rsid w:val="0077712E"/>
    <w:rsid w:val="00781D05"/>
    <w:rsid w:val="007829E1"/>
    <w:rsid w:val="007C1D88"/>
    <w:rsid w:val="008078AF"/>
    <w:rsid w:val="008537D2"/>
    <w:rsid w:val="00872C3D"/>
    <w:rsid w:val="00881A61"/>
    <w:rsid w:val="008834AA"/>
    <w:rsid w:val="008B4CC8"/>
    <w:rsid w:val="008E4FF5"/>
    <w:rsid w:val="0091768E"/>
    <w:rsid w:val="009368FE"/>
    <w:rsid w:val="00951A5A"/>
    <w:rsid w:val="0097691E"/>
    <w:rsid w:val="009E699F"/>
    <w:rsid w:val="00A204D6"/>
    <w:rsid w:val="00A26225"/>
    <w:rsid w:val="00A45B73"/>
    <w:rsid w:val="00A52376"/>
    <w:rsid w:val="00A6201C"/>
    <w:rsid w:val="00A94757"/>
    <w:rsid w:val="00AB7526"/>
    <w:rsid w:val="00AC6B97"/>
    <w:rsid w:val="00B028F2"/>
    <w:rsid w:val="00B35226"/>
    <w:rsid w:val="00B428FC"/>
    <w:rsid w:val="00B71764"/>
    <w:rsid w:val="00B85E18"/>
    <w:rsid w:val="00B93F86"/>
    <w:rsid w:val="00C02378"/>
    <w:rsid w:val="00C141A6"/>
    <w:rsid w:val="00C3185D"/>
    <w:rsid w:val="00C565A6"/>
    <w:rsid w:val="00C62F0A"/>
    <w:rsid w:val="00C65AA0"/>
    <w:rsid w:val="00C65FA9"/>
    <w:rsid w:val="00C7363D"/>
    <w:rsid w:val="00CF14B2"/>
    <w:rsid w:val="00D1555B"/>
    <w:rsid w:val="00D61117"/>
    <w:rsid w:val="00D677D8"/>
    <w:rsid w:val="00D83C02"/>
    <w:rsid w:val="00DA04BD"/>
    <w:rsid w:val="00DA2534"/>
    <w:rsid w:val="00DA42B9"/>
    <w:rsid w:val="00DD648A"/>
    <w:rsid w:val="00DF0F2A"/>
    <w:rsid w:val="00E02BC8"/>
    <w:rsid w:val="00E66548"/>
    <w:rsid w:val="00E7280D"/>
    <w:rsid w:val="00E7560C"/>
    <w:rsid w:val="00E95094"/>
    <w:rsid w:val="00F10D48"/>
    <w:rsid w:val="00F3326D"/>
    <w:rsid w:val="00F37871"/>
    <w:rsid w:val="00F46A32"/>
    <w:rsid w:val="00F805FC"/>
    <w:rsid w:val="00F94CCE"/>
    <w:rsid w:val="00FD691E"/>
    <w:rsid w:val="00FF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06393"/>
  <w15:docId w15:val="{09822167-B6D1-4AF6-B97C-7D7DA0FE1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258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717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176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176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17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176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1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176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F22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224A"/>
  </w:style>
  <w:style w:type="paragraph" w:styleId="Zpat">
    <w:name w:val="footer"/>
    <w:basedOn w:val="Normln"/>
    <w:link w:val="ZpatChar"/>
    <w:uiPriority w:val="99"/>
    <w:unhideWhenUsed/>
    <w:rsid w:val="002F22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224A"/>
  </w:style>
  <w:style w:type="paragraph" w:styleId="Revize">
    <w:name w:val="Revision"/>
    <w:hidden/>
    <w:uiPriority w:val="99"/>
    <w:semiHidden/>
    <w:rsid w:val="00B428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784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Zbyna</dc:creator>
  <cp:lastModifiedBy>Zbynek Kros</cp:lastModifiedBy>
  <cp:revision>20</cp:revision>
  <cp:lastPrinted>2022-05-26T05:54:00Z</cp:lastPrinted>
  <dcterms:created xsi:type="dcterms:W3CDTF">2022-05-26T05:36:00Z</dcterms:created>
  <dcterms:modified xsi:type="dcterms:W3CDTF">2022-07-03T16:31:00Z</dcterms:modified>
</cp:coreProperties>
</file>